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748FFE">
    <v:background id="_x0000_s1025" o:bwmode="white" fillcolor="#748ffe">
      <v:fill r:id="rId3" type="tile"/>
    </v:background>
  </w:background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905355" w:rsidRPr="00687837" w14:paraId="27475E04" w14:textId="77777777" w:rsidTr="00905355">
        <w:trPr>
          <w:divId w:val="7028553"/>
        </w:trPr>
        <w:tc>
          <w:tcPr>
            <w:tcW w:w="5245" w:type="dxa"/>
          </w:tcPr>
          <w:p w14:paraId="73806D79" w14:textId="77777777" w:rsidR="00905355" w:rsidRPr="002D2E60" w:rsidRDefault="00905355" w:rsidP="001B0056">
            <w:pPr>
              <w:pStyle w:val="a8"/>
            </w:pPr>
            <w:r>
              <w:t>Принято</w:t>
            </w:r>
          </w:p>
          <w:p w14:paraId="20F4A176" w14:textId="77777777" w:rsidR="00905355" w:rsidRPr="002D2E60" w:rsidRDefault="00905355" w:rsidP="001B0056">
            <w:pPr>
              <w:pStyle w:val="a8"/>
            </w:pPr>
            <w:r w:rsidRPr="002D2E60">
              <w:t xml:space="preserve">на заседании педагогического                                            </w:t>
            </w:r>
          </w:p>
          <w:p w14:paraId="63E2F1EC" w14:textId="77777777" w:rsidR="00905355" w:rsidRPr="002D2E60" w:rsidRDefault="00905355" w:rsidP="001B0056">
            <w:pPr>
              <w:pStyle w:val="a8"/>
            </w:pPr>
            <w:r w:rsidRPr="002D2E60">
              <w:t>совета</w:t>
            </w:r>
            <w:r w:rsidRPr="003E4D7C">
              <w:t xml:space="preserve">                                                                                              </w:t>
            </w:r>
          </w:p>
          <w:p w14:paraId="1467E492" w14:textId="77777777" w:rsidR="00905355" w:rsidRPr="003E4D7C" w:rsidRDefault="00905355" w:rsidP="001B0056">
            <w:pPr>
              <w:pStyle w:val="11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августа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3E4D7C">
              <w:rPr>
                <w:rFonts w:ascii="Times New Roman" w:hAnsi="Times New Roman"/>
                <w:bCs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70B875D9" w14:textId="77777777" w:rsidR="00905355" w:rsidRPr="00792F56" w:rsidRDefault="00905355" w:rsidP="001B0056">
            <w:r w:rsidRPr="00792F56">
              <w:t>Утверждаю</w:t>
            </w:r>
          </w:p>
          <w:p w14:paraId="6F8E0A9A" w14:textId="77777777" w:rsidR="00905355" w:rsidRPr="00792F56" w:rsidRDefault="00905355" w:rsidP="001B0056">
            <w:r w:rsidRPr="00792F56">
              <w:t>Директор МБОУ СОШ №20</w:t>
            </w:r>
          </w:p>
          <w:p w14:paraId="3739B10E" w14:textId="77777777" w:rsidR="00905355" w:rsidRPr="00792F56" w:rsidRDefault="00905355" w:rsidP="001B0056">
            <w:r w:rsidRPr="00792F56">
              <w:t xml:space="preserve">___________ </w:t>
            </w:r>
            <w:proofErr w:type="spellStart"/>
            <w:r w:rsidRPr="00792F56">
              <w:t>М.А.Перевертайлов</w:t>
            </w:r>
            <w:proofErr w:type="spellEnd"/>
          </w:p>
          <w:p w14:paraId="3B4A2A59" w14:textId="77777777" w:rsidR="00905355" w:rsidRPr="00687837" w:rsidRDefault="00905355" w:rsidP="001B0056">
            <w:pPr>
              <w:pStyle w:val="11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77EE9671" w14:textId="77777777" w:rsidR="00000000" w:rsidRPr="00905355" w:rsidRDefault="00905355" w:rsidP="00905355">
      <w:pPr>
        <w:pStyle w:val="2"/>
        <w:spacing w:after="0"/>
        <w:jc w:val="center"/>
        <w:divId w:val="7028553"/>
        <w:rPr>
          <w:rFonts w:eastAsia="Times New Roman"/>
          <w:color w:val="1E2120"/>
          <w:sz w:val="28"/>
        </w:rPr>
      </w:pPr>
      <w:bookmarkStart w:id="0" w:name="_GoBack"/>
      <w:bookmarkEnd w:id="0"/>
      <w:r w:rsidRPr="00905355">
        <w:rPr>
          <w:rFonts w:eastAsia="Times New Roman"/>
          <w:color w:val="1E2120"/>
          <w:sz w:val="28"/>
        </w:rPr>
        <w:t xml:space="preserve">Положение </w:t>
      </w:r>
      <w:r w:rsidRPr="00905355">
        <w:rPr>
          <w:rFonts w:eastAsia="Times New Roman"/>
          <w:color w:val="1E2120"/>
          <w:sz w:val="28"/>
        </w:rPr>
        <w:br/>
        <w:t>о Педагогическом совете</w:t>
      </w:r>
    </w:p>
    <w:p w14:paraId="170E68D6" w14:textId="77777777" w:rsidR="00000000" w:rsidRPr="00905355" w:rsidRDefault="00905355" w:rsidP="00905355">
      <w:pPr>
        <w:spacing w:line="360" w:lineRule="atLeast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br/>
        <w:t xml:space="preserve">Настоящее </w:t>
      </w:r>
      <w:r w:rsidRPr="00905355">
        <w:rPr>
          <w:rStyle w:val="a5"/>
          <w:rFonts w:eastAsia="Times New Roman"/>
          <w:color w:val="1E2120"/>
          <w:sz w:val="21"/>
          <w:szCs w:val="21"/>
        </w:rPr>
        <w:t>Положение о Педагогическом совете школы</w:t>
      </w:r>
      <w:r w:rsidRPr="00905355">
        <w:rPr>
          <w:rFonts w:eastAsia="Times New Roman"/>
          <w:color w:val="1E2120"/>
          <w:sz w:val="21"/>
          <w:szCs w:val="21"/>
        </w:rPr>
        <w:t xml:space="preserve"> (организации, осуществляющей </w:t>
      </w:r>
      <w:r w:rsidRPr="00905355">
        <w:rPr>
          <w:rFonts w:eastAsia="Times New Roman"/>
          <w:color w:val="1E2120"/>
          <w:sz w:val="21"/>
          <w:szCs w:val="21"/>
        </w:rPr>
        <w:t>образовательную деятельность) в соответствии с Уставом общеобразовательной организации регламентирует деятельность Педагогического совета в решении задач развития и совершенствования образовательной деятельности, повышения педагогического мастерства работн</w:t>
      </w:r>
      <w:r w:rsidRPr="00905355">
        <w:rPr>
          <w:rFonts w:eastAsia="Times New Roman"/>
          <w:color w:val="1E2120"/>
          <w:sz w:val="21"/>
          <w:szCs w:val="21"/>
        </w:rPr>
        <w:t>иков школы.</w:t>
      </w:r>
    </w:p>
    <w:p w14:paraId="1ED88FEB" w14:textId="77777777" w:rsidR="00000000" w:rsidRPr="00905355" w:rsidRDefault="00905355" w:rsidP="00905355">
      <w:pPr>
        <w:pStyle w:val="3"/>
        <w:jc w:val="both"/>
        <w:divId w:val="7028553"/>
        <w:rPr>
          <w:rFonts w:eastAsia="Times New Roman"/>
          <w:color w:val="1E2120"/>
        </w:rPr>
      </w:pPr>
      <w:r w:rsidRPr="00905355">
        <w:rPr>
          <w:rFonts w:eastAsia="Times New Roman"/>
          <w:color w:val="1E2120"/>
        </w:rPr>
        <w:t>1. Общие положения</w:t>
      </w:r>
    </w:p>
    <w:p w14:paraId="7515EA5B" w14:textId="77777777" w:rsidR="00000000" w:rsidRPr="00905355" w:rsidRDefault="00905355" w:rsidP="00905355">
      <w:pPr>
        <w:pStyle w:val="a7"/>
        <w:spacing w:line="360" w:lineRule="atLeast"/>
        <w:jc w:val="both"/>
        <w:divId w:val="7028553"/>
        <w:rPr>
          <w:color w:val="1E2120"/>
          <w:sz w:val="21"/>
          <w:szCs w:val="21"/>
        </w:rPr>
      </w:pPr>
      <w:r w:rsidRPr="00905355">
        <w:rPr>
          <w:color w:val="1E2120"/>
          <w:sz w:val="21"/>
          <w:szCs w:val="21"/>
        </w:rPr>
        <w:t xml:space="preserve">1.1. Настоящее </w:t>
      </w:r>
      <w:r w:rsidRPr="00905355">
        <w:rPr>
          <w:rStyle w:val="a6"/>
          <w:color w:val="1E2120"/>
          <w:sz w:val="21"/>
          <w:szCs w:val="21"/>
        </w:rPr>
        <w:t>Положение о Педагогическом совете</w:t>
      </w:r>
      <w:r w:rsidRPr="00905355">
        <w:rPr>
          <w:color w:val="1E2120"/>
          <w:sz w:val="21"/>
          <w:szCs w:val="21"/>
        </w:rPr>
        <w:t xml:space="preserve"> разработано в соответствии с Федеральным законом № 273-ФЗ от 29.12.2012 года «Об образовании в Российской Федерации» с изменениями от 8 августа 2024 года, ФГОС начального и осн</w:t>
      </w:r>
      <w:r w:rsidRPr="00905355">
        <w:rPr>
          <w:color w:val="1E2120"/>
          <w:sz w:val="21"/>
          <w:szCs w:val="21"/>
        </w:rPr>
        <w:t>овного общего образования, утвержденных соответственно Приказами Министерства Просвещения Российской Федерации № 286 и № 287 от 31 мая 2021 года, Уставом организации, осуществляющей образовательную деятельность, и другими нормативными правовыми актами Росс</w:t>
      </w:r>
      <w:r w:rsidRPr="00905355">
        <w:rPr>
          <w:color w:val="1E2120"/>
          <w:sz w:val="21"/>
          <w:szCs w:val="21"/>
        </w:rPr>
        <w:t>ийской Федерации, регламентирующими деятельность общеобразовательных организаций.</w:t>
      </w:r>
      <w:r w:rsidRPr="00905355">
        <w:rPr>
          <w:color w:val="1E2120"/>
          <w:sz w:val="21"/>
          <w:szCs w:val="21"/>
        </w:rPr>
        <w:br/>
        <w:t xml:space="preserve">1.2. Данное </w:t>
      </w:r>
      <w:r w:rsidRPr="00905355">
        <w:rPr>
          <w:rStyle w:val="a5"/>
          <w:color w:val="1E2120"/>
          <w:sz w:val="21"/>
          <w:szCs w:val="21"/>
        </w:rPr>
        <w:t>Положение о Педагогическом совете</w:t>
      </w:r>
      <w:r w:rsidRPr="00905355">
        <w:rPr>
          <w:color w:val="1E2120"/>
          <w:sz w:val="21"/>
          <w:szCs w:val="21"/>
        </w:rPr>
        <w:t xml:space="preserve"> регламентирует деятельность и права педагогических работников, входящих в Педсовет, определяет задачи, организацию и содержание </w:t>
      </w:r>
      <w:r w:rsidRPr="00905355">
        <w:rPr>
          <w:color w:val="1E2120"/>
          <w:sz w:val="21"/>
          <w:szCs w:val="21"/>
        </w:rPr>
        <w:t>работы Совета школы, а также регламентирует непосредственную деятельность и делопроизводство Педагогического совета организации, осуществляющей образовательную деятельность.</w:t>
      </w:r>
      <w:r w:rsidRPr="00905355">
        <w:rPr>
          <w:color w:val="1E2120"/>
          <w:sz w:val="21"/>
          <w:szCs w:val="21"/>
        </w:rPr>
        <w:br/>
        <w:t>1.3. В целях рассмотрения сложных педагогических и методических вопросов организац</w:t>
      </w:r>
      <w:r w:rsidRPr="00905355">
        <w:rPr>
          <w:color w:val="1E2120"/>
          <w:sz w:val="21"/>
          <w:szCs w:val="21"/>
        </w:rPr>
        <w:t>ии образовательной деятельности, изучения и распространения педагогического опыта действует Педагогический совет.</w:t>
      </w:r>
      <w:r w:rsidRPr="00905355">
        <w:rPr>
          <w:color w:val="1E2120"/>
          <w:sz w:val="21"/>
          <w:szCs w:val="21"/>
        </w:rPr>
        <w:br/>
        <w:t>1.4. Решения Педагогического совета являются рекомендательными для коллектива общеобразовательной организации. Решения Педагогического совета,</w:t>
      </w:r>
      <w:r w:rsidRPr="00905355">
        <w:rPr>
          <w:color w:val="1E2120"/>
          <w:sz w:val="21"/>
          <w:szCs w:val="21"/>
        </w:rPr>
        <w:t xml:space="preserve"> утвержденные приказом директора, являются обязательными для исполнения.</w:t>
      </w:r>
    </w:p>
    <w:p w14:paraId="64CCA9E8" w14:textId="77777777" w:rsidR="00000000" w:rsidRPr="00905355" w:rsidRDefault="00905355" w:rsidP="00905355">
      <w:pPr>
        <w:pStyle w:val="3"/>
        <w:jc w:val="both"/>
        <w:divId w:val="7028553"/>
        <w:rPr>
          <w:rFonts w:eastAsia="Times New Roman"/>
          <w:color w:val="1E2120"/>
        </w:rPr>
      </w:pPr>
      <w:r w:rsidRPr="00905355">
        <w:rPr>
          <w:rFonts w:eastAsia="Times New Roman"/>
          <w:color w:val="1E2120"/>
        </w:rPr>
        <w:t>2. Задачи и содержание работы Педагогического совета</w:t>
      </w:r>
    </w:p>
    <w:p w14:paraId="1A9F0512" w14:textId="77777777" w:rsidR="00000000" w:rsidRPr="00905355" w:rsidRDefault="00905355" w:rsidP="00905355">
      <w:pPr>
        <w:pStyle w:val="a7"/>
        <w:spacing w:line="360" w:lineRule="atLeast"/>
        <w:jc w:val="both"/>
        <w:divId w:val="7028553"/>
        <w:rPr>
          <w:color w:val="1E2120"/>
          <w:sz w:val="21"/>
          <w:szCs w:val="21"/>
        </w:rPr>
      </w:pPr>
      <w:r w:rsidRPr="00905355">
        <w:rPr>
          <w:color w:val="1E2120"/>
          <w:sz w:val="21"/>
          <w:szCs w:val="21"/>
        </w:rPr>
        <w:t xml:space="preserve">2.1. </w:t>
      </w:r>
      <w:ins w:id="1" w:author="Unknown">
        <w:r w:rsidRPr="00905355">
          <w:rPr>
            <w:color w:val="1E2120"/>
            <w:sz w:val="21"/>
            <w:szCs w:val="21"/>
            <w:u w:val="single"/>
          </w:rPr>
          <w:t>Главными задачами Педагогического совета являются</w:t>
        </w:r>
      </w:ins>
      <w:r w:rsidRPr="00905355">
        <w:rPr>
          <w:color w:val="1E2120"/>
          <w:sz w:val="21"/>
          <w:szCs w:val="21"/>
        </w:rPr>
        <w:t xml:space="preserve">: </w:t>
      </w:r>
    </w:p>
    <w:p w14:paraId="61924A92" w14:textId="77777777" w:rsidR="00000000" w:rsidRPr="00905355" w:rsidRDefault="00905355" w:rsidP="00905355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реализация государственной политики по вопросам образования;</w:t>
      </w:r>
    </w:p>
    <w:p w14:paraId="4443A45F" w14:textId="77777777" w:rsidR="00000000" w:rsidRPr="00905355" w:rsidRDefault="00905355" w:rsidP="00905355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объединение усилий организации, осуществляющей образовательную деятельность, на повышение уровня образовательной работы;</w:t>
      </w:r>
    </w:p>
    <w:p w14:paraId="7205A87A" w14:textId="77777777" w:rsidR="00000000" w:rsidRPr="00905355" w:rsidRDefault="00905355" w:rsidP="00905355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внедрение в практику достижений педагогической науки и передового педагогического опыта.</w:t>
      </w:r>
    </w:p>
    <w:p w14:paraId="5E1D3399" w14:textId="77777777" w:rsidR="00000000" w:rsidRPr="00905355" w:rsidRDefault="00905355" w:rsidP="00905355">
      <w:pPr>
        <w:pStyle w:val="a7"/>
        <w:spacing w:line="360" w:lineRule="atLeast"/>
        <w:jc w:val="both"/>
        <w:divId w:val="7028553"/>
        <w:rPr>
          <w:color w:val="1E2120"/>
          <w:sz w:val="21"/>
          <w:szCs w:val="21"/>
        </w:rPr>
      </w:pPr>
      <w:r w:rsidRPr="00905355">
        <w:rPr>
          <w:color w:val="1E2120"/>
          <w:sz w:val="21"/>
          <w:szCs w:val="21"/>
        </w:rPr>
        <w:lastRenderedPageBreak/>
        <w:t xml:space="preserve">2.2. </w:t>
      </w:r>
      <w:ins w:id="2" w:author="Unknown">
        <w:r w:rsidRPr="00905355">
          <w:rPr>
            <w:color w:val="1E2120"/>
            <w:sz w:val="21"/>
            <w:szCs w:val="21"/>
            <w:u w:val="single"/>
          </w:rPr>
          <w:t>Педагогический совет:</w:t>
        </w:r>
      </w:ins>
      <w:r w:rsidRPr="00905355">
        <w:rPr>
          <w:color w:val="1E2120"/>
          <w:sz w:val="21"/>
          <w:szCs w:val="21"/>
        </w:rPr>
        <w:t xml:space="preserve"> </w:t>
      </w:r>
    </w:p>
    <w:p w14:paraId="21516859" w14:textId="77777777" w:rsidR="00000000" w:rsidRPr="00905355" w:rsidRDefault="00905355" w:rsidP="00905355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обсуждает и утверж</w:t>
      </w:r>
      <w:r w:rsidRPr="00905355">
        <w:rPr>
          <w:rFonts w:eastAsia="Times New Roman"/>
          <w:color w:val="1E2120"/>
          <w:sz w:val="21"/>
          <w:szCs w:val="21"/>
        </w:rPr>
        <w:t>дает план работы организации, осуществляющей образовательную деятельность, отдельные локальные акты:</w:t>
      </w:r>
    </w:p>
    <w:p w14:paraId="4B1CEA29" w14:textId="77777777" w:rsidR="00000000" w:rsidRPr="00905355" w:rsidRDefault="00905355" w:rsidP="00905355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заслушивает информацию и отчеты педагогических работников, доклады представителей организаций и учреждений, взаимодействующих с организацией, осуществляюще</w:t>
      </w:r>
      <w:r w:rsidRPr="00905355">
        <w:rPr>
          <w:rFonts w:eastAsia="Times New Roman"/>
          <w:color w:val="1E2120"/>
          <w:sz w:val="21"/>
          <w:szCs w:val="21"/>
        </w:rPr>
        <w:t xml:space="preserve">й образовательную деятельность, по вопросам образования и воспитания, в том числе о проверке соблюдения </w:t>
      </w:r>
      <w:proofErr w:type="spellStart"/>
      <w:r w:rsidRPr="00905355">
        <w:rPr>
          <w:rFonts w:eastAsia="Times New Roman"/>
          <w:color w:val="1E2120"/>
          <w:sz w:val="21"/>
          <w:szCs w:val="21"/>
        </w:rPr>
        <w:t>санитарно</w:t>
      </w:r>
      <w:proofErr w:type="spellEnd"/>
      <w:r w:rsidRPr="00905355">
        <w:rPr>
          <w:rFonts w:eastAsia="Times New Roman"/>
          <w:color w:val="1E2120"/>
          <w:sz w:val="21"/>
          <w:szCs w:val="21"/>
        </w:rPr>
        <w:t xml:space="preserve"> – гигиенического режима организации, осуществляющей образовательную деятельность, об охране труда и здоровья обучающихся и другие вопросы обра</w:t>
      </w:r>
      <w:r w:rsidRPr="00905355">
        <w:rPr>
          <w:rFonts w:eastAsia="Times New Roman"/>
          <w:color w:val="1E2120"/>
          <w:sz w:val="21"/>
          <w:szCs w:val="21"/>
        </w:rPr>
        <w:t>зовательной деятельности организации.</w:t>
      </w:r>
    </w:p>
    <w:p w14:paraId="2F4FF9D7" w14:textId="77777777" w:rsidR="00000000" w:rsidRPr="00905355" w:rsidRDefault="00905355" w:rsidP="00905355">
      <w:pPr>
        <w:pStyle w:val="a7"/>
        <w:spacing w:line="360" w:lineRule="atLeast"/>
        <w:jc w:val="both"/>
        <w:divId w:val="7028553"/>
        <w:rPr>
          <w:color w:val="1E2120"/>
          <w:sz w:val="21"/>
          <w:szCs w:val="21"/>
        </w:rPr>
      </w:pPr>
      <w:r w:rsidRPr="00905355">
        <w:rPr>
          <w:color w:val="1E2120"/>
          <w:sz w:val="21"/>
          <w:szCs w:val="21"/>
        </w:rPr>
        <w:t xml:space="preserve">2.3. </w:t>
      </w:r>
      <w:ins w:id="3" w:author="Unknown">
        <w:r w:rsidRPr="00905355">
          <w:rPr>
            <w:color w:val="1E2120"/>
            <w:sz w:val="21"/>
            <w:szCs w:val="21"/>
            <w:u w:val="single"/>
          </w:rPr>
          <w:t>Педагогический совет определяет</w:t>
        </w:r>
      </w:ins>
      <w:r w:rsidRPr="00905355">
        <w:rPr>
          <w:color w:val="1E2120"/>
          <w:sz w:val="21"/>
          <w:szCs w:val="21"/>
        </w:rPr>
        <w:t>:</w:t>
      </w:r>
    </w:p>
    <w:p w14:paraId="2A3089DE" w14:textId="77777777" w:rsidR="00000000" w:rsidRPr="00905355" w:rsidRDefault="00905355" w:rsidP="00905355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порядок проведения промежуточной аттестации для обучающихся не выпускных классов;</w:t>
      </w:r>
    </w:p>
    <w:p w14:paraId="2325DE8B" w14:textId="77777777" w:rsidR="00000000" w:rsidRPr="00905355" w:rsidRDefault="00905355" w:rsidP="00905355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порядок проведения итоговой аттестации 9-11 классов;</w:t>
      </w:r>
    </w:p>
    <w:p w14:paraId="7ED74C9D" w14:textId="77777777" w:rsidR="00000000" w:rsidRPr="00905355" w:rsidRDefault="00905355" w:rsidP="00905355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перевод в следующий класс обучающихся, освоив</w:t>
      </w:r>
      <w:r w:rsidRPr="00905355">
        <w:rPr>
          <w:rFonts w:eastAsia="Times New Roman"/>
          <w:color w:val="1E2120"/>
          <w:sz w:val="21"/>
          <w:szCs w:val="21"/>
        </w:rPr>
        <w:t>ших в полном объеме образовательные программы;</w:t>
      </w:r>
    </w:p>
    <w:p w14:paraId="24A3263D" w14:textId="77777777" w:rsidR="00000000" w:rsidRPr="00905355" w:rsidRDefault="00905355" w:rsidP="00905355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условный перевод обучающихся, имеющих академическую задолженность по одному предмету, в следующий класс;</w:t>
      </w:r>
    </w:p>
    <w:p w14:paraId="21FEA7BC" w14:textId="77777777" w:rsidR="00000000" w:rsidRPr="00905355" w:rsidRDefault="00905355" w:rsidP="00905355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обеспечение и контроль за своевременной ликвидацией академической задолженности;</w:t>
      </w:r>
    </w:p>
    <w:p w14:paraId="4175AC44" w14:textId="77777777" w:rsidR="00000000" w:rsidRPr="00905355" w:rsidRDefault="00905355" w:rsidP="00905355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оставление на повторный</w:t>
      </w:r>
      <w:r w:rsidRPr="00905355">
        <w:rPr>
          <w:rFonts w:eastAsia="Times New Roman"/>
          <w:color w:val="1E2120"/>
          <w:sz w:val="21"/>
          <w:szCs w:val="21"/>
        </w:rPr>
        <w:t xml:space="preserve"> год обучения;</w:t>
      </w:r>
    </w:p>
    <w:p w14:paraId="5A5E85CB" w14:textId="77777777" w:rsidR="00000000" w:rsidRPr="00905355" w:rsidRDefault="00905355" w:rsidP="00905355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выдачу аттестатов об основном общем образовании и аттестатов о среднем (полном) общем образовании;</w:t>
      </w:r>
    </w:p>
    <w:p w14:paraId="773F9575" w14:textId="77777777" w:rsidR="00000000" w:rsidRPr="00905355" w:rsidRDefault="00905355" w:rsidP="00905355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награждение обучающихся грамотами, похвальными листами и медалями за успехи в обучении;</w:t>
      </w:r>
    </w:p>
    <w:p w14:paraId="5D55AC1A" w14:textId="77777777" w:rsidR="00000000" w:rsidRPr="00905355" w:rsidRDefault="00905355" w:rsidP="00905355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исключение обучающихся из школы за грубые нарушения, к</w:t>
      </w:r>
      <w:r w:rsidRPr="00905355">
        <w:rPr>
          <w:rFonts w:eastAsia="Times New Roman"/>
          <w:color w:val="1E2120"/>
          <w:sz w:val="21"/>
          <w:szCs w:val="21"/>
        </w:rPr>
        <w:t xml:space="preserve">огда меры педагогического воздействия исчерпаны, в порядке с Законом РФ «Об образовании в РФ» и Уставом данной организации, осуществляющей образовательную деятельность. </w:t>
      </w:r>
    </w:p>
    <w:p w14:paraId="3AB8525D" w14:textId="77777777" w:rsidR="00000000" w:rsidRPr="00905355" w:rsidRDefault="00905355" w:rsidP="00905355">
      <w:pPr>
        <w:pStyle w:val="3"/>
        <w:jc w:val="both"/>
        <w:divId w:val="7028553"/>
        <w:rPr>
          <w:rFonts w:eastAsia="Times New Roman"/>
          <w:color w:val="1E2120"/>
        </w:rPr>
      </w:pPr>
      <w:r w:rsidRPr="00905355">
        <w:rPr>
          <w:rFonts w:eastAsia="Times New Roman"/>
          <w:color w:val="1E2120"/>
        </w:rPr>
        <w:t>3. Состав и организация работы Педагогического совета</w:t>
      </w:r>
    </w:p>
    <w:p w14:paraId="4C3C895C" w14:textId="77777777" w:rsidR="00000000" w:rsidRPr="00905355" w:rsidRDefault="00905355" w:rsidP="00905355">
      <w:pPr>
        <w:pStyle w:val="a7"/>
        <w:spacing w:line="360" w:lineRule="atLeast"/>
        <w:jc w:val="both"/>
        <w:divId w:val="7028553"/>
        <w:rPr>
          <w:color w:val="1E2120"/>
          <w:sz w:val="21"/>
          <w:szCs w:val="21"/>
        </w:rPr>
      </w:pPr>
      <w:r w:rsidRPr="00905355">
        <w:rPr>
          <w:color w:val="1E2120"/>
          <w:sz w:val="21"/>
          <w:szCs w:val="21"/>
        </w:rPr>
        <w:t>3.1. В Педагогический совет вход</w:t>
      </w:r>
      <w:r w:rsidRPr="00905355">
        <w:rPr>
          <w:color w:val="1E2120"/>
          <w:sz w:val="21"/>
          <w:szCs w:val="21"/>
        </w:rPr>
        <w:t>ят все педагогические работники, состоящие в трудовых отношениях с общеобразовательной организацией (в том числе работающие по совместительству и на условиях почасовой оплаты). В Педагогический совет также входят следующие работники организации, осуществля</w:t>
      </w:r>
      <w:r w:rsidRPr="00905355">
        <w:rPr>
          <w:color w:val="1E2120"/>
          <w:sz w:val="21"/>
          <w:szCs w:val="21"/>
        </w:rPr>
        <w:t>ющей образовательную деятельность</w:t>
      </w:r>
      <w:proofErr w:type="gramStart"/>
      <w:r w:rsidRPr="00905355">
        <w:rPr>
          <w:color w:val="1E2120"/>
          <w:sz w:val="21"/>
          <w:szCs w:val="21"/>
        </w:rPr>
        <w:t>:</w:t>
      </w:r>
      <w:proofErr w:type="gramEnd"/>
      <w:r w:rsidRPr="00905355">
        <w:rPr>
          <w:color w:val="1E2120"/>
          <w:sz w:val="21"/>
          <w:szCs w:val="21"/>
        </w:rPr>
        <w:t xml:space="preserve"> директор, все его заместители. Граждане, выполняющие педагогическую деятельность на основе гражданско-правовых договоров, заключенных с организацией, осуществляющей образовательную деятельность, не являются членами Педаго</w:t>
      </w:r>
      <w:r w:rsidRPr="00905355">
        <w:rPr>
          <w:color w:val="1E2120"/>
          <w:sz w:val="21"/>
          <w:szCs w:val="21"/>
        </w:rPr>
        <w:t>гического совета, однако могут присутствовать на его заседаниях.</w:t>
      </w:r>
      <w:r w:rsidRPr="00905355">
        <w:rPr>
          <w:color w:val="1E2120"/>
          <w:sz w:val="21"/>
          <w:szCs w:val="21"/>
        </w:rPr>
        <w:br/>
        <w:t>3.2. Правом голоса на заседаниях Педагогического совета обладают только его члены.</w:t>
      </w:r>
      <w:r w:rsidRPr="00905355">
        <w:rPr>
          <w:color w:val="1E2120"/>
          <w:sz w:val="21"/>
          <w:szCs w:val="21"/>
        </w:rPr>
        <w:br/>
        <w:t>3.3. Директор общеобразовательной организации является председателем Педагогического совета с правом решающе</w:t>
      </w:r>
      <w:r w:rsidRPr="00905355">
        <w:rPr>
          <w:color w:val="1E2120"/>
          <w:sz w:val="21"/>
          <w:szCs w:val="21"/>
        </w:rPr>
        <w:t>го голоса и единственным не избираемым членом.</w:t>
      </w:r>
      <w:r w:rsidRPr="00905355">
        <w:rPr>
          <w:color w:val="1E2120"/>
          <w:sz w:val="21"/>
          <w:szCs w:val="21"/>
        </w:rPr>
        <w:br/>
        <w:t>3.4. Для ведения протокола заседаний Педагогического совета из его членов избирается секретарь.</w:t>
      </w:r>
      <w:r w:rsidRPr="00905355">
        <w:rPr>
          <w:color w:val="1E2120"/>
          <w:sz w:val="21"/>
          <w:szCs w:val="21"/>
        </w:rPr>
        <w:br/>
        <w:t>3.5. Заседания Педагогического совета проводятся в соответствии с планом работы образовательной организации на те</w:t>
      </w:r>
      <w:r w:rsidRPr="00905355">
        <w:rPr>
          <w:color w:val="1E2120"/>
          <w:sz w:val="21"/>
          <w:szCs w:val="21"/>
        </w:rPr>
        <w:t xml:space="preserve">кущий учебный год, а также во внеочередном порядке для решения неотложных </w:t>
      </w:r>
      <w:r w:rsidRPr="00905355">
        <w:rPr>
          <w:color w:val="1E2120"/>
          <w:sz w:val="21"/>
          <w:szCs w:val="21"/>
        </w:rPr>
        <w:lastRenderedPageBreak/>
        <w:t>вопросов осуществления образовательной деятельности, но не реже 1 раза в 4 месяца.</w:t>
      </w:r>
      <w:r w:rsidRPr="00905355">
        <w:rPr>
          <w:color w:val="1E2120"/>
          <w:sz w:val="21"/>
          <w:szCs w:val="21"/>
        </w:rPr>
        <w:br/>
        <w:t>3.6. Педагогический совет считается собранным, если на заседании присутствуют не менее чем две трет</w:t>
      </w:r>
      <w:r w:rsidRPr="00905355">
        <w:rPr>
          <w:color w:val="1E2120"/>
          <w:sz w:val="21"/>
          <w:szCs w:val="21"/>
        </w:rPr>
        <w:t>и состава педагогических работников, включая председателя.</w:t>
      </w:r>
      <w:r w:rsidRPr="00905355">
        <w:rPr>
          <w:color w:val="1E2120"/>
          <w:sz w:val="21"/>
          <w:szCs w:val="21"/>
        </w:rPr>
        <w:br/>
        <w:t>3.7. Педагогический совет работает по плану, являющемуся составной частью годового плана работы школы.</w:t>
      </w:r>
      <w:r w:rsidRPr="00905355">
        <w:rPr>
          <w:color w:val="1E2120"/>
          <w:sz w:val="21"/>
          <w:szCs w:val="21"/>
        </w:rPr>
        <w:br/>
        <w:t>3.8. В необходимых случаях на заседание Педагогического совета школы могут приглашаться предст</w:t>
      </w:r>
      <w:r w:rsidRPr="00905355">
        <w:rPr>
          <w:color w:val="1E2120"/>
          <w:sz w:val="21"/>
          <w:szCs w:val="21"/>
        </w:rPr>
        <w:t>авители общественных организаций, учреждений, взаимодействующих с данной организацией по вопросам образования, родители обучающихся, представители юридических лиц, финансирующих данную организацию и др. Необходимость их приглашения определяется председател</w:t>
      </w:r>
      <w:r w:rsidRPr="00905355">
        <w:rPr>
          <w:color w:val="1E2120"/>
          <w:sz w:val="21"/>
          <w:szCs w:val="21"/>
        </w:rPr>
        <w:t>ем педагогического совета. Лица, приглашенные на заседание Педагогического совета, пользуются правом совещательного голоса.</w:t>
      </w:r>
      <w:r w:rsidRPr="00905355">
        <w:rPr>
          <w:color w:val="1E2120"/>
          <w:sz w:val="21"/>
          <w:szCs w:val="21"/>
        </w:rPr>
        <w:br/>
        <w:t>3.9. Решения Педагогического совета принимаются большинством голосов при наличии на заседании не менее двух третей его членов. При р</w:t>
      </w:r>
      <w:r w:rsidRPr="00905355">
        <w:rPr>
          <w:color w:val="1E2120"/>
          <w:sz w:val="21"/>
          <w:szCs w:val="21"/>
        </w:rPr>
        <w:t>авном количестве голосов решающим является голос председателя Педагогического совета.</w:t>
      </w:r>
      <w:r w:rsidRPr="00905355">
        <w:rPr>
          <w:color w:val="1E2120"/>
          <w:sz w:val="21"/>
          <w:szCs w:val="21"/>
        </w:rPr>
        <w:br/>
        <w:t>3.10. Организацию выполнения решений Педагогического совета осуществляет директор школы и ответственные лица, указанные в решении. Информация о выполнении решений доводит</w:t>
      </w:r>
      <w:r w:rsidRPr="00905355">
        <w:rPr>
          <w:color w:val="1E2120"/>
          <w:sz w:val="21"/>
          <w:szCs w:val="21"/>
        </w:rPr>
        <w:t>ся до членов Педагогического совета на последующих его заседаниях.</w:t>
      </w:r>
      <w:r w:rsidRPr="00905355">
        <w:rPr>
          <w:color w:val="1E2120"/>
          <w:sz w:val="21"/>
          <w:szCs w:val="21"/>
        </w:rPr>
        <w:br/>
        <w:t>3.11. Отдельные вопросы (результаты текущего контроля успеваемости, вопросы промежуточной аттестации и перевода обучающихся в следующий класс, принятия мер при нарушении отдельными обучающи</w:t>
      </w:r>
      <w:r w:rsidRPr="00905355">
        <w:rPr>
          <w:color w:val="1E2120"/>
          <w:sz w:val="21"/>
          <w:szCs w:val="21"/>
        </w:rPr>
        <w:t>мися правил поведения, деятельность структурного подразделения дополнительного образования детей - центра дополнительного образования и т. п.) могут рассматриваться на Педагогических советах в составе: председатель педагогического совета школы, заместители</w:t>
      </w:r>
      <w:r w:rsidRPr="00905355">
        <w:rPr>
          <w:color w:val="1E2120"/>
          <w:sz w:val="21"/>
          <w:szCs w:val="21"/>
        </w:rPr>
        <w:t xml:space="preserve"> директора школы по учебно-воспитательной работе, педагогические работники, непосредственно связанные с обсуждаемыми вопросами (т. н. «малый педагогический совет»).</w:t>
      </w:r>
      <w:r w:rsidRPr="00905355">
        <w:rPr>
          <w:color w:val="1E2120"/>
          <w:sz w:val="21"/>
          <w:szCs w:val="21"/>
        </w:rPr>
        <w:br/>
        <w:t>3.12. Руководитель организации, осуществляющей образовательную деятельность, в случае несог</w:t>
      </w:r>
      <w:r w:rsidRPr="00905355">
        <w:rPr>
          <w:color w:val="1E2120"/>
          <w:sz w:val="21"/>
          <w:szCs w:val="21"/>
        </w:rPr>
        <w:t xml:space="preserve">ласия с решением Педагогического совета приостанавливает выполнение решения, извещает об этом учредителя организации, который в трехдневный срок при участии заинтересованных сторон обязан рассмотреть данное заявление, ознакомиться с мотивированным мнением </w:t>
      </w:r>
      <w:r w:rsidRPr="00905355">
        <w:rPr>
          <w:color w:val="1E2120"/>
          <w:sz w:val="21"/>
          <w:szCs w:val="21"/>
        </w:rPr>
        <w:t>большинства членов Педагогического совета и вынести окончательное решение по спорному вопросу.</w:t>
      </w:r>
    </w:p>
    <w:p w14:paraId="496E6484" w14:textId="77777777" w:rsidR="00000000" w:rsidRPr="00905355" w:rsidRDefault="00905355" w:rsidP="00905355">
      <w:pPr>
        <w:pStyle w:val="3"/>
        <w:jc w:val="both"/>
        <w:divId w:val="7028553"/>
        <w:rPr>
          <w:rFonts w:eastAsia="Times New Roman"/>
          <w:color w:val="1E2120"/>
        </w:rPr>
      </w:pPr>
      <w:r w:rsidRPr="00905355">
        <w:rPr>
          <w:rFonts w:eastAsia="Times New Roman"/>
          <w:color w:val="1E2120"/>
        </w:rPr>
        <w:t>4. Деятельность Педагогического совета</w:t>
      </w:r>
    </w:p>
    <w:p w14:paraId="2B12EA7B" w14:textId="77777777" w:rsidR="00000000" w:rsidRPr="00905355" w:rsidRDefault="00905355" w:rsidP="00905355">
      <w:pPr>
        <w:pStyle w:val="a7"/>
        <w:spacing w:line="360" w:lineRule="atLeast"/>
        <w:jc w:val="both"/>
        <w:divId w:val="7028553"/>
        <w:rPr>
          <w:color w:val="1E2120"/>
          <w:sz w:val="21"/>
          <w:szCs w:val="21"/>
        </w:rPr>
      </w:pPr>
      <w:r w:rsidRPr="00905355">
        <w:rPr>
          <w:color w:val="1E2120"/>
          <w:sz w:val="21"/>
          <w:szCs w:val="21"/>
        </w:rPr>
        <w:t>4.1. Поддержание общественных инициатив по совершенствованию и развитию обучения и воспитания, творческого поиска педагоги</w:t>
      </w:r>
      <w:r w:rsidRPr="00905355">
        <w:rPr>
          <w:color w:val="1E2120"/>
          <w:sz w:val="21"/>
          <w:szCs w:val="21"/>
        </w:rPr>
        <w:t>ческих работников в организации инновационной деятельности.</w:t>
      </w:r>
      <w:r w:rsidRPr="00905355">
        <w:rPr>
          <w:color w:val="1E2120"/>
          <w:sz w:val="21"/>
          <w:szCs w:val="21"/>
        </w:rPr>
        <w:br/>
        <w:t>4.2. Определение форм и порядка проведения промежуточной аттестации обучающихся, а также деятельности по предупреждению и ликвидации академической неуспеваемости обучающихся.</w:t>
      </w:r>
      <w:r w:rsidRPr="00905355">
        <w:rPr>
          <w:color w:val="1E2120"/>
          <w:sz w:val="21"/>
          <w:szCs w:val="21"/>
        </w:rPr>
        <w:br/>
        <w:t>4.3. Осуществление те</w:t>
      </w:r>
      <w:r w:rsidRPr="00905355">
        <w:rPr>
          <w:color w:val="1E2120"/>
          <w:sz w:val="21"/>
          <w:szCs w:val="21"/>
        </w:rPr>
        <w:t>кущего контроля успеваемости, принятие решений о проведении промежуточной и государственной (итоговой) аттестации, о допуске выпускников 9-х и 11-х классов к экзаменам, о проведении промежуточной и государственной (итоговой) аттестации в щадящей форме по м</w:t>
      </w:r>
      <w:r w:rsidRPr="00905355">
        <w:rPr>
          <w:color w:val="1E2120"/>
          <w:sz w:val="21"/>
          <w:szCs w:val="21"/>
        </w:rPr>
        <w:t xml:space="preserve">едицинским показателям, о переводе обучающихся в следующий класс, об отчислении обучающихся, </w:t>
      </w:r>
      <w:r w:rsidRPr="00905355">
        <w:rPr>
          <w:color w:val="1E2120"/>
          <w:sz w:val="21"/>
          <w:szCs w:val="21"/>
        </w:rPr>
        <w:lastRenderedPageBreak/>
        <w:t>о выдаче документов об образовании государственного образца, о награждении обучающихся за успехи в обучении грамотами, похвальными листами.</w:t>
      </w:r>
      <w:r w:rsidRPr="00905355">
        <w:rPr>
          <w:color w:val="1E2120"/>
          <w:sz w:val="21"/>
          <w:szCs w:val="21"/>
        </w:rPr>
        <w:br/>
        <w:t>4.4. Создание конфликтн</w:t>
      </w:r>
      <w:r w:rsidRPr="00905355">
        <w:rPr>
          <w:color w:val="1E2120"/>
          <w:sz w:val="21"/>
          <w:szCs w:val="21"/>
        </w:rPr>
        <w:t>ой комиссии в случае несогласия обучающихся или их родителей (законных представителей) с результатами промежуточной аттестации для принятия решения по существу вопроса.</w:t>
      </w:r>
      <w:r w:rsidRPr="00905355">
        <w:rPr>
          <w:color w:val="1E2120"/>
          <w:sz w:val="21"/>
          <w:szCs w:val="21"/>
        </w:rPr>
        <w:br/>
        <w:t>4.5. Организация и совершенствование методического обеспечения образовательной деятельн</w:t>
      </w:r>
      <w:r w:rsidRPr="00905355">
        <w:rPr>
          <w:color w:val="1E2120"/>
          <w:sz w:val="21"/>
          <w:szCs w:val="21"/>
        </w:rPr>
        <w:t>ости.</w:t>
      </w:r>
      <w:r w:rsidRPr="00905355">
        <w:rPr>
          <w:color w:val="1E2120"/>
          <w:sz w:val="21"/>
          <w:szCs w:val="21"/>
        </w:rPr>
        <w:br/>
        <w:t>4.6. Разработка и принятие образовательных программ и учебных планов.</w:t>
      </w:r>
      <w:r w:rsidRPr="00905355">
        <w:rPr>
          <w:color w:val="1E2120"/>
          <w:sz w:val="21"/>
          <w:szCs w:val="21"/>
        </w:rPr>
        <w:br/>
        <w:t>4.7. Принятие решений о мерах педагогического и дисциплинарного воздействия к обучающимся в порядке, определенном Законом РФ «Об образовании в Российской Федерации» и Уставом орган</w:t>
      </w:r>
      <w:r w:rsidRPr="00905355">
        <w:rPr>
          <w:color w:val="1E2120"/>
          <w:sz w:val="21"/>
          <w:szCs w:val="21"/>
        </w:rPr>
        <w:t>изации, осуществляющей образовательную деятельность, которое своевременно (в трехдневный срок) доводится до сведения родителей обучающегося.</w:t>
      </w:r>
      <w:r w:rsidRPr="00905355">
        <w:rPr>
          <w:color w:val="1E2120"/>
          <w:sz w:val="21"/>
          <w:szCs w:val="21"/>
        </w:rPr>
        <w:br/>
        <w:t>4.8. Внесение предложений о распределении стимулирующей части фонда оплаты труда.</w:t>
      </w:r>
      <w:r w:rsidRPr="00905355">
        <w:rPr>
          <w:color w:val="1E2120"/>
          <w:sz w:val="21"/>
          <w:szCs w:val="21"/>
        </w:rPr>
        <w:br/>
        <w:t>4.9. Внесение предложений по вопр</w:t>
      </w:r>
      <w:r w:rsidRPr="00905355">
        <w:rPr>
          <w:color w:val="1E2120"/>
          <w:sz w:val="21"/>
          <w:szCs w:val="21"/>
        </w:rPr>
        <w:t>осам материально-технического обеспечения и оснащения образовательной деятельности.</w:t>
      </w:r>
      <w:r w:rsidRPr="00905355">
        <w:rPr>
          <w:color w:val="1E2120"/>
          <w:sz w:val="21"/>
          <w:szCs w:val="21"/>
        </w:rPr>
        <w:br/>
        <w:t>4.10. Контроль за работой подразделений общественного питания и медицинских учреждений в целях охраны и укрепления здоровья детей и работников организации, осуществляющей о</w:t>
      </w:r>
      <w:r w:rsidRPr="00905355">
        <w:rPr>
          <w:color w:val="1E2120"/>
          <w:sz w:val="21"/>
          <w:szCs w:val="21"/>
        </w:rPr>
        <w:t>бразовательную деятельность.</w:t>
      </w:r>
      <w:r w:rsidRPr="00905355">
        <w:rPr>
          <w:color w:val="1E2120"/>
          <w:sz w:val="21"/>
          <w:szCs w:val="21"/>
        </w:rPr>
        <w:br/>
        <w:t>4.11. Содействие деятельности педагогических организаций и методических объединений.</w:t>
      </w:r>
      <w:r w:rsidRPr="00905355">
        <w:rPr>
          <w:color w:val="1E2120"/>
          <w:sz w:val="21"/>
          <w:szCs w:val="21"/>
        </w:rPr>
        <w:br/>
        <w:t>4.12. Рассмотрение вопросов о награждении педагогических работников почетными грамотами, отраслевыми наградами.</w:t>
      </w:r>
      <w:r w:rsidRPr="00905355">
        <w:rPr>
          <w:color w:val="1E2120"/>
          <w:sz w:val="21"/>
          <w:szCs w:val="21"/>
        </w:rPr>
        <w:br/>
        <w:t>4.13. Рассмотрение и утвержден</w:t>
      </w:r>
      <w:r w:rsidRPr="00905355">
        <w:rPr>
          <w:color w:val="1E2120"/>
          <w:sz w:val="21"/>
          <w:szCs w:val="21"/>
        </w:rPr>
        <w:t>ие компенсационных выплат на летний оздоровительный период для педагогических работников.</w:t>
      </w:r>
    </w:p>
    <w:p w14:paraId="0FBA31F3" w14:textId="77777777" w:rsidR="00000000" w:rsidRPr="00905355" w:rsidRDefault="00905355" w:rsidP="00905355">
      <w:pPr>
        <w:pStyle w:val="3"/>
        <w:jc w:val="both"/>
        <w:divId w:val="7028553"/>
        <w:rPr>
          <w:rFonts w:eastAsia="Times New Roman"/>
          <w:color w:val="1E2120"/>
        </w:rPr>
      </w:pPr>
      <w:r w:rsidRPr="00905355">
        <w:rPr>
          <w:rFonts w:eastAsia="Times New Roman"/>
          <w:color w:val="1E2120"/>
        </w:rPr>
        <w:t>5. Взаимодействие Педагогического совета, Совета родителей школы, администрации</w:t>
      </w:r>
    </w:p>
    <w:p w14:paraId="751AF2C4" w14:textId="77777777" w:rsidR="00000000" w:rsidRPr="00905355" w:rsidRDefault="00905355" w:rsidP="00905355">
      <w:pPr>
        <w:pStyle w:val="a7"/>
        <w:spacing w:line="360" w:lineRule="atLeast"/>
        <w:jc w:val="both"/>
        <w:divId w:val="7028553"/>
        <w:rPr>
          <w:color w:val="1E2120"/>
          <w:sz w:val="21"/>
          <w:szCs w:val="21"/>
        </w:rPr>
      </w:pPr>
      <w:r w:rsidRPr="00905355">
        <w:rPr>
          <w:color w:val="1E2120"/>
          <w:sz w:val="21"/>
          <w:szCs w:val="21"/>
        </w:rPr>
        <w:t>5.1. Педагогический совет осуществляет тактическую трактовку, педагогическую экспертиз</w:t>
      </w:r>
      <w:r w:rsidRPr="00905355">
        <w:rPr>
          <w:color w:val="1E2120"/>
          <w:sz w:val="21"/>
          <w:szCs w:val="21"/>
        </w:rPr>
        <w:t>у и интерпретацию стратегических решений Совета родителей школы.</w:t>
      </w:r>
      <w:r w:rsidRPr="00905355">
        <w:rPr>
          <w:color w:val="1E2120"/>
          <w:sz w:val="21"/>
          <w:szCs w:val="21"/>
        </w:rPr>
        <w:br/>
        <w:t>5.2. Педагогический совет совместно с администрацией готовит рекомендации Совета родителей организации, осуществляющей образовательную деятельность, для принятия управленческих решений.</w:t>
      </w:r>
      <w:r w:rsidRPr="00905355">
        <w:rPr>
          <w:color w:val="1E2120"/>
          <w:sz w:val="21"/>
          <w:szCs w:val="21"/>
        </w:rPr>
        <w:br/>
        <w:t xml:space="preserve">5.3. </w:t>
      </w:r>
      <w:r w:rsidRPr="00905355">
        <w:rPr>
          <w:color w:val="1E2120"/>
          <w:sz w:val="21"/>
          <w:szCs w:val="21"/>
        </w:rPr>
        <w:t>Администрация обеспечивает выполнение решений Педагогического совета и создаёт необходимые условия для его эффективной деятельности.</w:t>
      </w:r>
    </w:p>
    <w:p w14:paraId="25E051F3" w14:textId="77777777" w:rsidR="00000000" w:rsidRPr="00905355" w:rsidRDefault="00905355" w:rsidP="00905355">
      <w:pPr>
        <w:pStyle w:val="3"/>
        <w:jc w:val="both"/>
        <w:divId w:val="7028553"/>
        <w:rPr>
          <w:rFonts w:eastAsia="Times New Roman"/>
          <w:color w:val="1E2120"/>
        </w:rPr>
      </w:pPr>
      <w:r w:rsidRPr="00905355">
        <w:rPr>
          <w:rFonts w:eastAsia="Times New Roman"/>
          <w:color w:val="1E2120"/>
        </w:rPr>
        <w:t>6. Права и ответственность Педагогического совета</w:t>
      </w:r>
    </w:p>
    <w:p w14:paraId="29B49DC9" w14:textId="77777777" w:rsidR="00000000" w:rsidRPr="00905355" w:rsidRDefault="00905355" w:rsidP="00905355">
      <w:pPr>
        <w:pStyle w:val="a7"/>
        <w:spacing w:line="360" w:lineRule="atLeast"/>
        <w:jc w:val="both"/>
        <w:divId w:val="7028553"/>
        <w:rPr>
          <w:color w:val="1E2120"/>
          <w:sz w:val="21"/>
          <w:szCs w:val="21"/>
        </w:rPr>
      </w:pPr>
      <w:r w:rsidRPr="00905355">
        <w:rPr>
          <w:color w:val="1E2120"/>
          <w:sz w:val="21"/>
          <w:szCs w:val="21"/>
        </w:rPr>
        <w:t xml:space="preserve">6.1. </w:t>
      </w:r>
      <w:ins w:id="4" w:author="Unknown">
        <w:r w:rsidRPr="00905355">
          <w:rPr>
            <w:color w:val="1E2120"/>
            <w:sz w:val="21"/>
            <w:szCs w:val="21"/>
            <w:u w:val="single"/>
          </w:rPr>
          <w:t>Педагогический совет имеет право:</w:t>
        </w:r>
      </w:ins>
    </w:p>
    <w:p w14:paraId="1115FEF1" w14:textId="77777777" w:rsidR="00000000" w:rsidRPr="00905355" w:rsidRDefault="00905355" w:rsidP="00905355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создавать временные творческие объединения с приглашением специалистов различного профиля, консультантов для выработки рекомендаций с последующим рассмотрением их на Педагогическом совете;</w:t>
      </w:r>
    </w:p>
    <w:p w14:paraId="13E20BA4" w14:textId="77777777" w:rsidR="00000000" w:rsidRPr="00905355" w:rsidRDefault="00905355" w:rsidP="00905355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принимать окончательное решение по спорным вопросам, входящим в его</w:t>
      </w:r>
      <w:r w:rsidRPr="00905355">
        <w:rPr>
          <w:rFonts w:eastAsia="Times New Roman"/>
          <w:color w:val="1E2120"/>
          <w:sz w:val="21"/>
          <w:szCs w:val="21"/>
        </w:rPr>
        <w:t xml:space="preserve"> компетенцию;</w:t>
      </w:r>
    </w:p>
    <w:p w14:paraId="61E54CDF" w14:textId="77777777" w:rsidR="00000000" w:rsidRPr="00905355" w:rsidRDefault="00905355" w:rsidP="00905355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lastRenderedPageBreak/>
        <w:t>принимать, утверждать положения (локальные акты) с компетенцией, относящейся к объединениям по профессии;</w:t>
      </w:r>
    </w:p>
    <w:p w14:paraId="34C2ECFD" w14:textId="77777777" w:rsidR="00000000" w:rsidRPr="00905355" w:rsidRDefault="00905355" w:rsidP="00905355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в необходимых случаях на заседания Педагогического совета организации, осуществляющей образовательную деятельность, могут приглашаться п</w:t>
      </w:r>
      <w:r w:rsidRPr="00905355">
        <w:rPr>
          <w:rFonts w:eastAsia="Times New Roman"/>
          <w:color w:val="1E2120"/>
          <w:sz w:val="21"/>
          <w:szCs w:val="21"/>
        </w:rPr>
        <w:t>редставители общественных организаций, учреждений, взаимодействующих с данной организацией, осуществляющей образовательную деятельность, по вопросам образования, родители обучающихся, представители учреждений, участвующих в финансировании данной организаци</w:t>
      </w:r>
      <w:r w:rsidRPr="00905355">
        <w:rPr>
          <w:rFonts w:eastAsia="Times New Roman"/>
          <w:color w:val="1E2120"/>
          <w:sz w:val="21"/>
          <w:szCs w:val="21"/>
        </w:rPr>
        <w:t xml:space="preserve">и, и др. </w:t>
      </w:r>
    </w:p>
    <w:p w14:paraId="350A87EB" w14:textId="77777777" w:rsidR="00000000" w:rsidRPr="00905355" w:rsidRDefault="00905355" w:rsidP="00905355">
      <w:pPr>
        <w:pStyle w:val="a7"/>
        <w:spacing w:line="360" w:lineRule="atLeast"/>
        <w:jc w:val="both"/>
        <w:divId w:val="7028553"/>
        <w:rPr>
          <w:color w:val="1E2120"/>
          <w:sz w:val="21"/>
          <w:szCs w:val="21"/>
        </w:rPr>
      </w:pPr>
      <w:r w:rsidRPr="00905355">
        <w:rPr>
          <w:color w:val="1E2120"/>
          <w:sz w:val="21"/>
          <w:szCs w:val="21"/>
        </w:rPr>
        <w:t xml:space="preserve">6.2. </w:t>
      </w:r>
      <w:ins w:id="5" w:author="Unknown">
        <w:r w:rsidRPr="00905355">
          <w:rPr>
            <w:color w:val="1E2120"/>
            <w:sz w:val="21"/>
            <w:szCs w:val="21"/>
            <w:u w:val="single"/>
          </w:rPr>
          <w:t>Педагогический совет ответственен за</w:t>
        </w:r>
      </w:ins>
      <w:r w:rsidRPr="00905355">
        <w:rPr>
          <w:color w:val="1E2120"/>
          <w:sz w:val="21"/>
          <w:szCs w:val="21"/>
        </w:rPr>
        <w:t>:</w:t>
      </w:r>
    </w:p>
    <w:p w14:paraId="700D0C53" w14:textId="77777777" w:rsidR="00000000" w:rsidRPr="00905355" w:rsidRDefault="00905355" w:rsidP="00905355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выполнение плана работы;</w:t>
      </w:r>
    </w:p>
    <w:p w14:paraId="3F9EB0B5" w14:textId="77777777" w:rsidR="00000000" w:rsidRPr="00905355" w:rsidRDefault="00905355" w:rsidP="00905355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соответствие принятых решений законодательству Российской Федерации об образовании, о защите прав детства;</w:t>
      </w:r>
    </w:p>
    <w:p w14:paraId="45EDE09A" w14:textId="77777777" w:rsidR="00000000" w:rsidRPr="00905355" w:rsidRDefault="00905355" w:rsidP="00905355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утверждение образовательных программ, не имеющих экспертного заключения</w:t>
      </w:r>
      <w:r w:rsidRPr="00905355">
        <w:rPr>
          <w:rFonts w:eastAsia="Times New Roman"/>
          <w:color w:val="1E2120"/>
          <w:sz w:val="21"/>
          <w:szCs w:val="21"/>
        </w:rPr>
        <w:t>;</w:t>
      </w:r>
    </w:p>
    <w:p w14:paraId="51CE4D69" w14:textId="77777777" w:rsidR="00000000" w:rsidRPr="00905355" w:rsidRDefault="00905355" w:rsidP="00905355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принятие конкретных решений по каждому рассматриваемому вопросу, с указанием ответственных лиц и сроков исполнения.</w:t>
      </w:r>
    </w:p>
    <w:p w14:paraId="727C8A56" w14:textId="77777777" w:rsidR="00000000" w:rsidRPr="00905355" w:rsidRDefault="00905355" w:rsidP="00905355">
      <w:pPr>
        <w:pStyle w:val="3"/>
        <w:jc w:val="both"/>
        <w:divId w:val="7028553"/>
        <w:rPr>
          <w:rFonts w:eastAsia="Times New Roman"/>
          <w:color w:val="1E2120"/>
        </w:rPr>
      </w:pPr>
      <w:r w:rsidRPr="00905355">
        <w:rPr>
          <w:rFonts w:eastAsia="Times New Roman"/>
          <w:color w:val="1E2120"/>
        </w:rPr>
        <w:t>7. Делопроизводство и оформление решений Педагогического совета</w:t>
      </w:r>
    </w:p>
    <w:p w14:paraId="2ED3F33D" w14:textId="77777777" w:rsidR="00000000" w:rsidRPr="00905355" w:rsidRDefault="00905355" w:rsidP="00905355">
      <w:pPr>
        <w:pStyle w:val="a7"/>
        <w:spacing w:line="360" w:lineRule="atLeast"/>
        <w:jc w:val="both"/>
        <w:divId w:val="7028553"/>
        <w:rPr>
          <w:color w:val="1E2120"/>
          <w:sz w:val="21"/>
          <w:szCs w:val="21"/>
        </w:rPr>
      </w:pPr>
      <w:r w:rsidRPr="00905355">
        <w:rPr>
          <w:color w:val="1E2120"/>
          <w:sz w:val="21"/>
          <w:szCs w:val="21"/>
        </w:rPr>
        <w:t>7.1. Ход педагогических советов и решения оформляются протоколами.</w:t>
      </w:r>
      <w:r w:rsidRPr="00905355">
        <w:rPr>
          <w:color w:val="1E2120"/>
          <w:sz w:val="21"/>
          <w:szCs w:val="21"/>
        </w:rPr>
        <w:br/>
        <w:t xml:space="preserve">7.2. </w:t>
      </w:r>
      <w:ins w:id="6" w:author="Unknown">
        <w:r w:rsidRPr="00905355">
          <w:rPr>
            <w:color w:val="1E2120"/>
            <w:sz w:val="21"/>
            <w:szCs w:val="21"/>
            <w:u w:val="single"/>
          </w:rPr>
          <w:t xml:space="preserve">В </w:t>
        </w:r>
        <w:r w:rsidRPr="00905355">
          <w:rPr>
            <w:color w:val="1E2120"/>
            <w:sz w:val="21"/>
            <w:szCs w:val="21"/>
            <w:u w:val="single"/>
          </w:rPr>
          <w:t>книге протоколов фиксируется:</w:t>
        </w:r>
      </w:ins>
    </w:p>
    <w:p w14:paraId="14273784" w14:textId="77777777" w:rsidR="00000000" w:rsidRPr="00905355" w:rsidRDefault="00905355" w:rsidP="00905355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дата проведения заседания;</w:t>
      </w:r>
    </w:p>
    <w:p w14:paraId="3F8979F3" w14:textId="77777777" w:rsidR="00000000" w:rsidRPr="00905355" w:rsidRDefault="00905355" w:rsidP="00905355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количественное присутствие (отсутствие) членов Педагогического совета;</w:t>
      </w:r>
    </w:p>
    <w:p w14:paraId="1818458F" w14:textId="77777777" w:rsidR="00000000" w:rsidRPr="00905355" w:rsidRDefault="00905355" w:rsidP="00905355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Ф.И.О, должность приглашенных участников Педагогического совета;</w:t>
      </w:r>
    </w:p>
    <w:p w14:paraId="76313019" w14:textId="77777777" w:rsidR="00000000" w:rsidRPr="00905355" w:rsidRDefault="00905355" w:rsidP="00905355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повестка дня;</w:t>
      </w:r>
    </w:p>
    <w:p w14:paraId="580F3547" w14:textId="77777777" w:rsidR="00000000" w:rsidRPr="00905355" w:rsidRDefault="00905355" w:rsidP="00905355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ход обсуждения вопросов;</w:t>
      </w:r>
    </w:p>
    <w:p w14:paraId="5A7BCAEB" w14:textId="77777777" w:rsidR="00000000" w:rsidRPr="00905355" w:rsidRDefault="00905355" w:rsidP="00905355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предложения, рекомендаци</w:t>
      </w:r>
      <w:r w:rsidRPr="00905355">
        <w:rPr>
          <w:rFonts w:eastAsia="Times New Roman"/>
          <w:color w:val="1E2120"/>
          <w:sz w:val="21"/>
          <w:szCs w:val="21"/>
        </w:rPr>
        <w:t>и и замечания членов Педагогического совета и приглашенных лиц;</w:t>
      </w:r>
    </w:p>
    <w:p w14:paraId="5A248950" w14:textId="77777777" w:rsidR="00000000" w:rsidRPr="00905355" w:rsidRDefault="00905355" w:rsidP="00905355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7028553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>решения Педагогического совета.</w:t>
      </w:r>
    </w:p>
    <w:p w14:paraId="46B4AA23" w14:textId="77777777" w:rsidR="00000000" w:rsidRPr="00905355" w:rsidRDefault="00905355" w:rsidP="00905355">
      <w:pPr>
        <w:pStyle w:val="a7"/>
        <w:spacing w:line="360" w:lineRule="atLeast"/>
        <w:jc w:val="both"/>
        <w:divId w:val="7028553"/>
        <w:rPr>
          <w:color w:val="1E2120"/>
          <w:sz w:val="21"/>
          <w:szCs w:val="21"/>
        </w:rPr>
      </w:pPr>
      <w:r w:rsidRPr="00905355">
        <w:rPr>
          <w:color w:val="1E2120"/>
          <w:sz w:val="21"/>
          <w:szCs w:val="21"/>
        </w:rPr>
        <w:t>7.3. Нумерация протоколов ведется от начала учебного года.</w:t>
      </w:r>
      <w:r w:rsidRPr="00905355">
        <w:rPr>
          <w:color w:val="1E2120"/>
          <w:sz w:val="21"/>
          <w:szCs w:val="21"/>
        </w:rPr>
        <w:br/>
        <w:t>7.4. Книга протоколов Педагогического совета общеобразовательной организации входит в ее номенклатуру</w:t>
      </w:r>
      <w:r w:rsidRPr="00905355">
        <w:rPr>
          <w:color w:val="1E2120"/>
          <w:sz w:val="21"/>
          <w:szCs w:val="21"/>
        </w:rPr>
        <w:t xml:space="preserve"> дел, хранится в организации постоянно и передается по акту.</w:t>
      </w:r>
      <w:r w:rsidRPr="00905355">
        <w:rPr>
          <w:color w:val="1E2120"/>
          <w:sz w:val="21"/>
          <w:szCs w:val="21"/>
        </w:rPr>
        <w:br/>
        <w:t>7.5. Книга протоколов Педагогического совета пронумеровывается постранично, прошнуровывается, скрепляется подписью руководителя и печатью организации, осуществляющей образовательную деятельность.</w:t>
      </w:r>
      <w:r w:rsidRPr="00905355">
        <w:rPr>
          <w:color w:val="1E2120"/>
          <w:sz w:val="21"/>
          <w:szCs w:val="21"/>
        </w:rPr>
        <w:br/>
        <w:t>7.6. Книга протоколов Педагогического совета нумеруется постранично, визируется подписью заместителя директора школы и печатью общеобразовательной организации.</w:t>
      </w:r>
      <w:r w:rsidRPr="00905355">
        <w:rPr>
          <w:color w:val="1E2120"/>
          <w:sz w:val="21"/>
          <w:szCs w:val="21"/>
        </w:rPr>
        <w:br/>
        <w:t>7.7. Книга протоколов Педагогического совета хранится в общеобразовательной организации в течен</w:t>
      </w:r>
      <w:r w:rsidRPr="00905355">
        <w:rPr>
          <w:color w:val="1E2120"/>
          <w:sz w:val="21"/>
          <w:szCs w:val="21"/>
        </w:rPr>
        <w:t>ие 5 лет и передается по акту (при смене директора или передаче в архив).</w:t>
      </w:r>
      <w:r w:rsidRPr="00905355">
        <w:rPr>
          <w:color w:val="1E2120"/>
          <w:sz w:val="21"/>
          <w:szCs w:val="21"/>
        </w:rPr>
        <w:br/>
        <w:t xml:space="preserve">7.8. Доклады, тексты выступлений членов Педагогического совета хранятся в отдельной папке также в </w:t>
      </w:r>
      <w:r w:rsidRPr="00905355">
        <w:rPr>
          <w:color w:val="1E2120"/>
          <w:sz w:val="21"/>
          <w:szCs w:val="21"/>
        </w:rPr>
        <w:lastRenderedPageBreak/>
        <w:t>течение 5 лет.</w:t>
      </w:r>
      <w:r w:rsidRPr="00905355">
        <w:rPr>
          <w:color w:val="1E2120"/>
          <w:sz w:val="21"/>
          <w:szCs w:val="21"/>
        </w:rPr>
        <w:br/>
        <w:t>7.9. Перевод обучающихся в следующий класс, их выпуск оформляется спи</w:t>
      </w:r>
      <w:r w:rsidRPr="00905355">
        <w:rPr>
          <w:color w:val="1E2120"/>
          <w:sz w:val="21"/>
          <w:szCs w:val="21"/>
        </w:rPr>
        <w:t>сочным составом.</w:t>
      </w:r>
    </w:p>
    <w:p w14:paraId="1BEFE605" w14:textId="77777777" w:rsidR="00000000" w:rsidRPr="00905355" w:rsidRDefault="00905355" w:rsidP="00905355">
      <w:pPr>
        <w:pStyle w:val="3"/>
        <w:jc w:val="both"/>
        <w:divId w:val="7028553"/>
        <w:rPr>
          <w:rFonts w:eastAsia="Times New Roman"/>
          <w:color w:val="1E2120"/>
        </w:rPr>
      </w:pPr>
      <w:r w:rsidRPr="00905355">
        <w:rPr>
          <w:rFonts w:eastAsia="Times New Roman"/>
          <w:color w:val="1E2120"/>
        </w:rPr>
        <w:t>8. Заключительные положения</w:t>
      </w:r>
    </w:p>
    <w:p w14:paraId="5D581778" w14:textId="77777777" w:rsidR="00000000" w:rsidRPr="00905355" w:rsidRDefault="00905355" w:rsidP="00905355">
      <w:pPr>
        <w:pStyle w:val="a7"/>
        <w:spacing w:line="360" w:lineRule="atLeast"/>
        <w:jc w:val="both"/>
        <w:divId w:val="7028553"/>
        <w:rPr>
          <w:color w:val="1E2120"/>
          <w:sz w:val="21"/>
          <w:szCs w:val="21"/>
        </w:rPr>
      </w:pPr>
      <w:r w:rsidRPr="00905355">
        <w:rPr>
          <w:color w:val="1E2120"/>
          <w:sz w:val="21"/>
          <w:szCs w:val="21"/>
        </w:rPr>
        <w:t xml:space="preserve">8.1. Настоящее </w:t>
      </w:r>
      <w:r w:rsidRPr="00905355">
        <w:rPr>
          <w:rStyle w:val="a5"/>
          <w:color w:val="1E2120"/>
          <w:sz w:val="21"/>
          <w:szCs w:val="21"/>
        </w:rPr>
        <w:t>Положение о Педагогическом совете</w:t>
      </w:r>
      <w:r w:rsidRPr="00905355">
        <w:rPr>
          <w:color w:val="1E2120"/>
          <w:sz w:val="21"/>
          <w:szCs w:val="21"/>
        </w:rPr>
        <w:t xml:space="preserve"> </w:t>
      </w:r>
      <w:r w:rsidRPr="00905355">
        <w:rPr>
          <w:color w:val="1E2120"/>
          <w:sz w:val="21"/>
          <w:szCs w:val="21"/>
        </w:rPr>
        <w:t>является локальным нормативным актом организации, осуществляющей образовательную деятельность, принимается на Совете обучающихся и утверждаются (вводится в действие) приказом директора общеобразовательной организации.</w:t>
      </w:r>
      <w:r w:rsidRPr="00905355">
        <w:rPr>
          <w:color w:val="1E2120"/>
          <w:sz w:val="21"/>
          <w:szCs w:val="21"/>
        </w:rPr>
        <w:br/>
        <w:t>8.2. Все изменения и дополнения, вноси</w:t>
      </w:r>
      <w:r w:rsidRPr="00905355">
        <w:rPr>
          <w:color w:val="1E2120"/>
          <w:sz w:val="21"/>
          <w:szCs w:val="21"/>
        </w:rPr>
        <w:t>мые в настоящее Положение, оформляются в письменной форме в соответствии действующим законодательством Российской Федерации.</w:t>
      </w:r>
      <w:r w:rsidRPr="00905355">
        <w:rPr>
          <w:color w:val="1E2120"/>
          <w:sz w:val="21"/>
          <w:szCs w:val="21"/>
        </w:rPr>
        <w:br/>
        <w:t>8.3. Положение о Педагогическом совете школы принимается на неопределенный срок. Изменения и дополнения к Положению принимаются в п</w:t>
      </w:r>
      <w:r w:rsidRPr="00905355">
        <w:rPr>
          <w:color w:val="1E2120"/>
          <w:sz w:val="21"/>
          <w:szCs w:val="21"/>
        </w:rPr>
        <w:t>орядке, предусмотренном п.8.1. настоящего Положения.</w:t>
      </w:r>
      <w:r w:rsidRPr="00905355">
        <w:rPr>
          <w:color w:val="1E2120"/>
          <w:sz w:val="21"/>
          <w:szCs w:val="21"/>
        </w:rPr>
        <w:br/>
        <w:t>8.4.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14:paraId="178945A4" w14:textId="77777777" w:rsidR="00000000" w:rsidRPr="00905355" w:rsidRDefault="00905355" w:rsidP="00905355">
      <w:pPr>
        <w:spacing w:after="75" w:line="360" w:lineRule="atLeast"/>
        <w:jc w:val="both"/>
        <w:divId w:val="1700475276"/>
        <w:rPr>
          <w:rFonts w:eastAsia="Times New Roman"/>
          <w:color w:val="1E2120"/>
          <w:sz w:val="21"/>
          <w:szCs w:val="21"/>
        </w:rPr>
      </w:pPr>
      <w:r w:rsidRPr="00905355">
        <w:rPr>
          <w:rFonts w:eastAsia="Times New Roman"/>
          <w:color w:val="1E2120"/>
          <w:sz w:val="21"/>
          <w:szCs w:val="21"/>
        </w:rPr>
        <w:t xml:space="preserve">  </w:t>
      </w:r>
      <w:r w:rsidRPr="00905355">
        <w:rPr>
          <w:color w:val="777777"/>
          <w:sz w:val="21"/>
          <w:szCs w:val="21"/>
        </w:rPr>
        <w:t xml:space="preserve"> </w:t>
      </w:r>
    </w:p>
    <w:sectPr w:rsidR="00000000" w:rsidRPr="00905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B7A82"/>
    <w:multiLevelType w:val="multilevel"/>
    <w:tmpl w:val="3DDC9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E866BA"/>
    <w:multiLevelType w:val="multilevel"/>
    <w:tmpl w:val="8D0C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3C39CA"/>
    <w:multiLevelType w:val="multilevel"/>
    <w:tmpl w:val="4F362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652ECF"/>
    <w:multiLevelType w:val="multilevel"/>
    <w:tmpl w:val="D62C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592FEE"/>
    <w:multiLevelType w:val="multilevel"/>
    <w:tmpl w:val="0E66C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7A7212"/>
    <w:multiLevelType w:val="multilevel"/>
    <w:tmpl w:val="FEA84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56126F"/>
    <w:multiLevelType w:val="multilevel"/>
    <w:tmpl w:val="D9D67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F8B223C"/>
    <w:multiLevelType w:val="multilevel"/>
    <w:tmpl w:val="46CED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805B55"/>
    <w:multiLevelType w:val="multilevel"/>
    <w:tmpl w:val="3BB61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0B01F8E"/>
    <w:multiLevelType w:val="multilevel"/>
    <w:tmpl w:val="67606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D24D6E"/>
    <w:multiLevelType w:val="multilevel"/>
    <w:tmpl w:val="915E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11F0DF5"/>
    <w:multiLevelType w:val="multilevel"/>
    <w:tmpl w:val="59824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D02101D"/>
    <w:multiLevelType w:val="multilevel"/>
    <w:tmpl w:val="AD7E2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D00963"/>
    <w:multiLevelType w:val="multilevel"/>
    <w:tmpl w:val="A028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C10160A"/>
    <w:multiLevelType w:val="multilevel"/>
    <w:tmpl w:val="4A306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13A47E9"/>
    <w:multiLevelType w:val="multilevel"/>
    <w:tmpl w:val="F85A1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2436D46"/>
    <w:multiLevelType w:val="multilevel"/>
    <w:tmpl w:val="EF82F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9651FA8"/>
    <w:multiLevelType w:val="multilevel"/>
    <w:tmpl w:val="35C08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BDD5176"/>
    <w:multiLevelType w:val="multilevel"/>
    <w:tmpl w:val="ACEA0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8D2FCF"/>
    <w:multiLevelType w:val="multilevel"/>
    <w:tmpl w:val="B06E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FA554BE"/>
    <w:multiLevelType w:val="multilevel"/>
    <w:tmpl w:val="78D04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26C70A0"/>
    <w:multiLevelType w:val="multilevel"/>
    <w:tmpl w:val="DDC09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72C23EF"/>
    <w:multiLevelType w:val="multilevel"/>
    <w:tmpl w:val="66206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982433E"/>
    <w:multiLevelType w:val="multilevel"/>
    <w:tmpl w:val="BB94A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AF60D59"/>
    <w:multiLevelType w:val="multilevel"/>
    <w:tmpl w:val="7E4A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F4F4A08"/>
    <w:multiLevelType w:val="multilevel"/>
    <w:tmpl w:val="9A121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7"/>
  </w:num>
  <w:num w:numId="4">
    <w:abstractNumId w:val="8"/>
  </w:num>
  <w:num w:numId="5">
    <w:abstractNumId w:val="24"/>
  </w:num>
  <w:num w:numId="6">
    <w:abstractNumId w:val="3"/>
  </w:num>
  <w:num w:numId="7">
    <w:abstractNumId w:val="25"/>
  </w:num>
  <w:num w:numId="8">
    <w:abstractNumId w:val="21"/>
  </w:num>
  <w:num w:numId="9">
    <w:abstractNumId w:val="18"/>
  </w:num>
  <w:num w:numId="10">
    <w:abstractNumId w:val="22"/>
  </w:num>
  <w:num w:numId="11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4"/>
  </w:num>
  <w:num w:numId="13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16"/>
  </w:num>
  <w:num w:numId="15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3"/>
  </w:num>
  <w:num w:numId="17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7"/>
  </w:num>
  <w:num w:numId="19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>
    <w:abstractNumId w:val="6"/>
  </w:num>
  <w:num w:numId="21">
    <w:abstractNumId w:val="10"/>
  </w:num>
  <w:num w:numId="22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9"/>
  </w:num>
  <w:num w:numId="24">
    <w:abstractNumId w:val="2"/>
  </w:num>
  <w:num w:numId="25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23"/>
  </w:num>
  <w:num w:numId="27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12"/>
  </w:num>
  <w:num w:numId="29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1"/>
  </w:num>
  <w:num w:numId="3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14"/>
  </w:num>
  <w:num w:numId="33">
    <w:abstractNumId w:val="0"/>
  </w:num>
  <w:num w:numId="34">
    <w:abstractNumId w:val="15"/>
  </w:num>
  <w:num w:numId="35">
    <w:abstractNumId w:val="11"/>
  </w:num>
  <w:num w:numId="36">
    <w:abstractNumId w:val="19"/>
  </w:num>
  <w:num w:numId="37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355"/>
    <w:rsid w:val="0090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B642E2"/>
  <w15:chartTrackingRefBased/>
  <w15:docId w15:val="{9D3B5CFB-B0EA-4E1A-B7B4-33F27503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90" w:line="30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50" w:line="300" w:lineRule="auto"/>
      <w:outlineLvl w:val="1"/>
    </w:pPr>
    <w:rPr>
      <w:b/>
      <w:bCs/>
      <w:sz w:val="39"/>
      <w:szCs w:val="39"/>
    </w:rPr>
  </w:style>
  <w:style w:type="paragraph" w:styleId="3">
    <w:name w:val="heading 3"/>
    <w:basedOn w:val="a"/>
    <w:link w:val="30"/>
    <w:uiPriority w:val="9"/>
    <w:qFormat/>
    <w:pPr>
      <w:spacing w:before="100" w:beforeAutospacing="1" w:line="300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90" w:line="300" w:lineRule="auto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90" w:line="300" w:lineRule="auto"/>
      <w:outlineLvl w:val="4"/>
    </w:pPr>
    <w:rPr>
      <w:b/>
      <w:bCs/>
      <w:sz w:val="23"/>
      <w:szCs w:val="23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90" w:line="300" w:lineRule="auto"/>
      <w:outlineLvl w:val="5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Courier New" w:eastAsiaTheme="minorEastAsia" w:hAnsi="Courier New" w:cs="Courier New"/>
      <w:vanish w:val="0"/>
      <w:webHidden w:val="0"/>
      <w:sz w:val="20"/>
      <w:szCs w:val="20"/>
      <w:bdr w:val="single" w:sz="6" w:space="5" w:color="BBBBBB" w:frame="1"/>
      <w:shd w:val="clear" w:color="auto" w:fill="D8D8D8"/>
      <w:specVanish w:val="0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1">
    <w:name w:val="HTML Preformatted"/>
    <w:basedOn w:val="a"/>
    <w:link w:val="HTML2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75"/>
    </w:pPr>
    <w:rPr>
      <w:rFonts w:ascii="Courier New" w:hAnsi="Courier New" w:cs="Courier New"/>
    </w:rPr>
  </w:style>
  <w:style w:type="character" w:customStyle="1" w:styleId="HTML2">
    <w:name w:val="Стандартный HTML Знак"/>
    <w:basedOn w:val="a0"/>
    <w:link w:val="HTML1"/>
    <w:uiPriority w:val="99"/>
    <w:semiHidden/>
    <w:rPr>
      <w:rFonts w:ascii="Consolas" w:eastAsiaTheme="minorEastAsia" w:hAnsi="Consolas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error">
    <w:name w:val="error"/>
    <w:basedOn w:val="a"/>
    <w:pPr>
      <w:spacing w:before="100" w:beforeAutospacing="1" w:after="100" w:afterAutospacing="1"/>
    </w:pPr>
    <w:rPr>
      <w:color w:val="8C2E0B"/>
    </w:rPr>
  </w:style>
  <w:style w:type="paragraph" w:customStyle="1" w:styleId="tabledrag-toggle-weight-wrapper">
    <w:name w:val="tabledrag-toggle-weight-wrapper"/>
    <w:basedOn w:val="a"/>
    <w:pPr>
      <w:spacing w:before="100" w:beforeAutospacing="1" w:after="100" w:afterAutospacing="1"/>
      <w:jc w:val="right"/>
    </w:pPr>
  </w:style>
  <w:style w:type="paragraph" w:customStyle="1" w:styleId="ajax-progress-bar">
    <w:name w:val="ajax-progress-bar"/>
    <w:basedOn w:val="a"/>
    <w:pPr>
      <w:spacing w:before="100" w:beforeAutospacing="1" w:after="100" w:afterAutospacing="1"/>
    </w:pPr>
  </w:style>
  <w:style w:type="paragraph" w:customStyle="1" w:styleId="nowrap">
    <w:name w:val="nowrap"/>
    <w:basedOn w:val="a"/>
    <w:pPr>
      <w:spacing w:before="100" w:beforeAutospacing="1" w:after="100" w:afterAutospacing="1"/>
    </w:pPr>
  </w:style>
  <w:style w:type="paragraph" w:customStyle="1" w:styleId="element-hidden">
    <w:name w:val="element-hidden"/>
    <w:basedOn w:val="a"/>
    <w:pPr>
      <w:spacing w:before="100" w:beforeAutospacing="1" w:after="100" w:afterAutospacing="1"/>
    </w:pPr>
    <w:rPr>
      <w:vanish/>
    </w:rPr>
  </w:style>
  <w:style w:type="paragraph" w:customStyle="1" w:styleId="element-invisible">
    <w:name w:val="element-invisible"/>
    <w:basedOn w:val="a"/>
    <w:pPr>
      <w:spacing w:before="100" w:beforeAutospacing="1" w:after="100" w:afterAutospacing="1"/>
    </w:pPr>
  </w:style>
  <w:style w:type="paragraph" w:customStyle="1" w:styleId="breadcrumb">
    <w:name w:val="breadcrumb"/>
    <w:basedOn w:val="a"/>
    <w:pPr>
      <w:pBdr>
        <w:bottom w:val="single" w:sz="6" w:space="0" w:color="EEEEEE"/>
      </w:pBdr>
      <w:spacing w:after="150"/>
      <w:ind w:left="300" w:right="300"/>
    </w:pPr>
  </w:style>
  <w:style w:type="paragraph" w:customStyle="1" w:styleId="ok">
    <w:name w:val="ok"/>
    <w:basedOn w:val="a"/>
    <w:pPr>
      <w:spacing w:before="100" w:beforeAutospacing="1" w:after="100" w:afterAutospacing="1"/>
    </w:pPr>
    <w:rPr>
      <w:color w:val="234600"/>
    </w:rPr>
  </w:style>
  <w:style w:type="paragraph" w:customStyle="1" w:styleId="warning">
    <w:name w:val="warning"/>
    <w:basedOn w:val="a"/>
    <w:pPr>
      <w:spacing w:before="100" w:beforeAutospacing="1" w:after="100" w:afterAutospacing="1"/>
    </w:pPr>
    <w:rPr>
      <w:color w:val="884400"/>
    </w:rPr>
  </w:style>
  <w:style w:type="paragraph" w:customStyle="1" w:styleId="form-item">
    <w:name w:val="form-item"/>
    <w:basedOn w:val="a"/>
    <w:pPr>
      <w:spacing w:before="30" w:after="240"/>
    </w:pPr>
  </w:style>
  <w:style w:type="paragraph" w:customStyle="1" w:styleId="form-actions">
    <w:name w:val="form-actions"/>
    <w:basedOn w:val="a"/>
    <w:pPr>
      <w:spacing w:before="240" w:after="240"/>
    </w:pPr>
  </w:style>
  <w:style w:type="paragraph" w:customStyle="1" w:styleId="marker">
    <w:name w:val="marker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pPr>
      <w:spacing w:before="100" w:beforeAutospacing="1" w:after="100" w:afterAutospacing="1"/>
      <w:jc w:val="right"/>
    </w:pPr>
  </w:style>
  <w:style w:type="paragraph" w:customStyle="1" w:styleId="pager-current">
    <w:name w:val="pager-current"/>
    <w:basedOn w:val="a"/>
    <w:pPr>
      <w:spacing w:before="100" w:beforeAutospacing="1" w:after="100" w:afterAutospacing="1"/>
    </w:pPr>
    <w:rPr>
      <w:b/>
      <w:bCs/>
    </w:rPr>
  </w:style>
  <w:style w:type="paragraph" w:customStyle="1" w:styleId="tabledrag-toggle-weight">
    <w:name w:val="tabledrag-toggle-weight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progress">
    <w:name w:val="progress"/>
    <w:basedOn w:val="a"/>
    <w:pPr>
      <w:spacing w:before="100" w:beforeAutospacing="1" w:after="100" w:afterAutospacing="1"/>
    </w:pPr>
    <w:rPr>
      <w:b/>
      <w:bCs/>
    </w:rPr>
  </w:style>
  <w:style w:type="paragraph" w:customStyle="1" w:styleId="indented">
    <w:name w:val="indented"/>
    <w:basedOn w:val="a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comment-preview">
    <w:name w:val="comment-preview"/>
    <w:basedOn w:val="a"/>
    <w:pPr>
      <w:shd w:val="clear" w:color="auto" w:fill="FFFFEA"/>
      <w:spacing w:before="100" w:beforeAutospacing="1" w:after="100" w:afterAutospacing="1"/>
    </w:pPr>
  </w:style>
  <w:style w:type="paragraph" w:customStyle="1" w:styleId="node-unpublished">
    <w:name w:val="node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search-form">
    <w:name w:val="search-form"/>
    <w:basedOn w:val="a"/>
    <w:pPr>
      <w:spacing w:before="100" w:beforeAutospacing="1" w:after="240"/>
    </w:pPr>
  </w:style>
  <w:style w:type="paragraph" w:customStyle="1" w:styleId="download-table-row">
    <w:name w:val="download-table-row"/>
    <w:basedOn w:val="a"/>
    <w:pPr>
      <w:spacing w:before="100" w:beforeAutospacing="1" w:after="100" w:afterAutospacing="1"/>
      <w:textAlignment w:val="top"/>
    </w:pPr>
  </w:style>
  <w:style w:type="paragraph" w:customStyle="1" w:styleId="download-table-index">
    <w:name w:val="download-table-index"/>
    <w:basedOn w:val="a"/>
    <w:pPr>
      <w:spacing w:before="100" w:beforeAutospacing="1" w:after="100" w:afterAutospacing="1"/>
    </w:pPr>
  </w:style>
  <w:style w:type="paragraph" w:customStyle="1" w:styleId="duration">
    <w:name w:val="duration"/>
    <w:basedOn w:val="a"/>
    <w:pPr>
      <w:spacing w:before="100" w:beforeAutospacing="1" w:after="100" w:afterAutospacing="1"/>
    </w:pPr>
  </w:style>
  <w:style w:type="paragraph" w:customStyle="1" w:styleId="uc-file-directory-view">
    <w:name w:val="uc-file-directory-view"/>
    <w:basedOn w:val="a"/>
    <w:pPr>
      <w:spacing w:before="100" w:beforeAutospacing="1" w:after="100" w:afterAutospacing="1"/>
    </w:pPr>
    <w:rPr>
      <w:b/>
      <w:bCs/>
      <w:i/>
      <w:iCs/>
    </w:rPr>
  </w:style>
  <w:style w:type="paragraph" w:customStyle="1" w:styleId="order-overview-form">
    <w:name w:val="order-overview-form"/>
    <w:basedOn w:val="a"/>
    <w:pPr>
      <w:spacing w:before="100" w:beforeAutospacing="1" w:after="100" w:afterAutospacing="1"/>
    </w:pPr>
  </w:style>
  <w:style w:type="paragraph" w:customStyle="1" w:styleId="uc-orders-table">
    <w:name w:val="uc-orders-table"/>
    <w:basedOn w:val="a"/>
    <w:pPr>
      <w:spacing w:before="100" w:beforeAutospacing="1" w:after="100" w:afterAutospacing="1"/>
    </w:pPr>
  </w:style>
  <w:style w:type="paragraph" w:customStyle="1" w:styleId="order-admin-icons">
    <w:name w:val="order-admin-icons"/>
    <w:basedOn w:val="a"/>
    <w:pPr>
      <w:spacing w:before="100" w:beforeAutospacing="1" w:after="100" w:afterAutospacing="1"/>
      <w:ind w:left="30"/>
    </w:pPr>
  </w:style>
  <w:style w:type="paragraph" w:customStyle="1" w:styleId="order-pane">
    <w:name w:val="order-pane"/>
    <w:basedOn w:val="a"/>
    <w:pPr>
      <w:pBdr>
        <w:top w:val="single" w:sz="6" w:space="6" w:color="BBBBBB"/>
        <w:left w:val="single" w:sz="6" w:space="6" w:color="BBBBBB"/>
        <w:bottom w:val="single" w:sz="6" w:space="6" w:color="BBBBBB"/>
        <w:right w:val="single" w:sz="6" w:space="6" w:color="BBBBBB"/>
      </w:pBdr>
      <w:spacing w:before="120" w:after="120" w:line="264" w:lineRule="atLeast"/>
      <w:ind w:left="120" w:right="120"/>
    </w:pPr>
  </w:style>
  <w:style w:type="paragraph" w:customStyle="1" w:styleId="order-pane-title">
    <w:name w:val="order-pane-title"/>
    <w:basedOn w:val="a"/>
    <w:pPr>
      <w:spacing w:before="100" w:beforeAutospacing="1" w:after="100" w:afterAutospacing="1"/>
    </w:pPr>
    <w:rPr>
      <w:b/>
      <w:bCs/>
    </w:rPr>
  </w:style>
  <w:style w:type="paragraph" w:customStyle="1" w:styleId="abs-left">
    <w:name w:val="abs-left"/>
    <w:basedOn w:val="a"/>
    <w:pPr>
      <w:spacing w:before="100" w:beforeAutospacing="1" w:after="100" w:afterAutospacing="1"/>
    </w:pPr>
  </w:style>
  <w:style w:type="paragraph" w:customStyle="1" w:styleId="abs-right">
    <w:name w:val="abs-right"/>
    <w:basedOn w:val="a"/>
    <w:pPr>
      <w:spacing w:before="100" w:beforeAutospacing="1" w:after="100" w:afterAutospacing="1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full-width">
    <w:name w:val="full-width"/>
    <w:basedOn w:val="a"/>
    <w:pPr>
      <w:spacing w:before="100" w:beforeAutospacing="1" w:after="100" w:afterAutospacing="1"/>
    </w:pPr>
  </w:style>
  <w:style w:type="paragraph" w:customStyle="1" w:styleId="order-edit-table">
    <w:name w:val="order-edit-table"/>
    <w:basedOn w:val="a"/>
    <w:pPr>
      <w:spacing w:before="100" w:beforeAutospacing="1" w:after="100" w:afterAutospacing="1"/>
    </w:pPr>
  </w:style>
  <w:style w:type="paragraph" w:customStyle="1" w:styleId="address-select-box">
    <w:name w:val="address-select-box"/>
    <w:basedOn w:val="a"/>
    <w:pPr>
      <w:pBdr>
        <w:top w:val="single" w:sz="6" w:space="0" w:color="999999"/>
        <w:left w:val="single" w:sz="6" w:space="12" w:color="999999"/>
        <w:bottom w:val="single" w:sz="6" w:space="12" w:color="999999"/>
        <w:right w:val="single" w:sz="6" w:space="0" w:color="999999"/>
      </w:pBdr>
      <w:shd w:val="clear" w:color="auto" w:fill="DDDDDD"/>
      <w:spacing w:before="100" w:beforeAutospacing="1" w:after="240"/>
    </w:pPr>
  </w:style>
  <w:style w:type="paragraph" w:customStyle="1" w:styleId="customer-select-box">
    <w:name w:val="customer-select-box"/>
    <w:basedOn w:val="a"/>
    <w:pPr>
      <w:pBdr>
        <w:top w:val="single" w:sz="6" w:space="12" w:color="999999"/>
        <w:left w:val="single" w:sz="6" w:space="12" w:color="999999"/>
        <w:bottom w:val="single" w:sz="6" w:space="12" w:color="999999"/>
        <w:right w:val="single" w:sz="6" w:space="12" w:color="999999"/>
      </w:pBdr>
      <w:shd w:val="clear" w:color="auto" w:fill="DDDDDD"/>
      <w:spacing w:before="240" w:after="100" w:afterAutospacing="1"/>
    </w:pPr>
  </w:style>
  <w:style w:type="paragraph" w:customStyle="1" w:styleId="line-item-table">
    <w:name w:val="line-item-table"/>
    <w:basedOn w:val="a"/>
    <w:pPr>
      <w:spacing w:before="100" w:beforeAutospacing="1" w:after="100" w:afterAutospacing="1"/>
    </w:pPr>
  </w:style>
  <w:style w:type="paragraph" w:customStyle="1" w:styleId="expiration">
    <w:name w:val="expiration"/>
    <w:basedOn w:val="a"/>
    <w:pPr>
      <w:spacing w:before="100" w:beforeAutospacing="1" w:after="100" w:afterAutospacing="1"/>
    </w:pPr>
  </w:style>
  <w:style w:type="paragraph" w:customStyle="1" w:styleId="uc-price">
    <w:name w:val="uc-price"/>
    <w:basedOn w:val="a"/>
    <w:pPr>
      <w:spacing w:before="100" w:beforeAutospacing="1" w:after="100" w:afterAutospacing="1"/>
    </w:pPr>
  </w:style>
  <w:style w:type="paragraph" w:customStyle="1" w:styleId="uc-default-submit">
    <w:name w:val="uc-default-submit"/>
    <w:basedOn w:val="a"/>
    <w:pPr>
      <w:spacing w:before="100" w:beforeAutospacing="1" w:after="100" w:afterAutospacing="1"/>
    </w:pPr>
  </w:style>
  <w:style w:type="paragraph" w:customStyle="1" w:styleId="ubercart-throbber">
    <w:name w:val="ubercart-throbber"/>
    <w:basedOn w:val="a"/>
    <w:pPr>
      <w:spacing w:before="100" w:beforeAutospacing="1" w:after="100" w:afterAutospacing="1"/>
    </w:pPr>
  </w:style>
  <w:style w:type="paragraph" w:customStyle="1" w:styleId="password-strength">
    <w:name w:val="password-strength"/>
    <w:basedOn w:val="a"/>
    <w:pPr>
      <w:spacing w:before="336" w:after="100" w:afterAutospacing="1"/>
    </w:pPr>
  </w:style>
  <w:style w:type="paragraph" w:customStyle="1" w:styleId="password-strength-title">
    <w:name w:val="password-strength-title"/>
    <w:basedOn w:val="a"/>
    <w:pPr>
      <w:spacing w:before="100" w:beforeAutospacing="1" w:after="100" w:afterAutospacing="1"/>
    </w:pPr>
  </w:style>
  <w:style w:type="paragraph" w:customStyle="1" w:styleId="password-strength-text">
    <w:name w:val="password-strength-text"/>
    <w:basedOn w:val="a"/>
    <w:pPr>
      <w:spacing w:before="100" w:beforeAutospacing="1" w:after="100" w:afterAutospacing="1"/>
    </w:pPr>
    <w:rPr>
      <w:b/>
      <w:bCs/>
    </w:rPr>
  </w:style>
  <w:style w:type="paragraph" w:customStyle="1" w:styleId="password-indicator">
    <w:name w:val="password-indicator"/>
    <w:basedOn w:val="a"/>
    <w:pPr>
      <w:shd w:val="clear" w:color="auto" w:fill="C4C4C4"/>
      <w:spacing w:before="100" w:beforeAutospacing="1" w:after="100" w:afterAutospacing="1"/>
    </w:pPr>
  </w:style>
  <w:style w:type="paragraph" w:customStyle="1" w:styleId="confirm-parent">
    <w:name w:val="confirm-parent"/>
    <w:basedOn w:val="a"/>
  </w:style>
  <w:style w:type="paragraph" w:customStyle="1" w:styleId="password-parent">
    <w:name w:val="password-parent"/>
    <w:basedOn w:val="a"/>
  </w:style>
  <w:style w:type="paragraph" w:customStyle="1" w:styleId="profile">
    <w:name w:val="profile"/>
    <w:basedOn w:val="a"/>
    <w:pPr>
      <w:spacing w:before="369" w:after="369"/>
    </w:pPr>
  </w:style>
  <w:style w:type="paragraph" w:customStyle="1" w:styleId="views-exposed-widgets">
    <w:name w:val="views-exposed-widgets"/>
    <w:basedOn w:val="a"/>
    <w:pPr>
      <w:spacing w:before="100" w:beforeAutospacing="1" w:after="120"/>
    </w:pPr>
  </w:style>
  <w:style w:type="paragraph" w:customStyle="1" w:styleId="views-align-left">
    <w:name w:val="views-align-left"/>
    <w:basedOn w:val="a"/>
    <w:pPr>
      <w:spacing w:before="100" w:beforeAutospacing="1" w:after="100" w:afterAutospacing="1"/>
    </w:pPr>
  </w:style>
  <w:style w:type="paragraph" w:customStyle="1" w:styleId="views-align-right">
    <w:name w:val="views-align-right"/>
    <w:basedOn w:val="a"/>
    <w:pPr>
      <w:spacing w:before="100" w:beforeAutospacing="1" w:after="100" w:afterAutospacing="1"/>
      <w:jc w:val="right"/>
    </w:pPr>
  </w:style>
  <w:style w:type="paragraph" w:customStyle="1" w:styleId="views-align-center">
    <w:name w:val="views-align-center"/>
    <w:basedOn w:val="a"/>
    <w:pPr>
      <w:spacing w:before="100" w:beforeAutospacing="1" w:after="100" w:afterAutospacing="1"/>
      <w:jc w:val="center"/>
    </w:pPr>
  </w:style>
  <w:style w:type="paragraph" w:customStyle="1" w:styleId="ctools-locked">
    <w:name w:val="ctools-locked"/>
    <w:basedOn w:val="a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lear">
    <w:name w:val="clear"/>
    <w:basedOn w:val="a"/>
    <w:pPr>
      <w:spacing w:before="100" w:beforeAutospacing="1" w:after="100" w:afterAutospacing="1"/>
    </w:pPr>
  </w:style>
  <w:style w:type="paragraph" w:customStyle="1" w:styleId="img-border">
    <w:name w:val="img-border"/>
    <w:basedOn w:val="a"/>
    <w:pPr>
      <w:pBdr>
        <w:top w:val="single" w:sz="6" w:space="0" w:color="DDDCDC"/>
        <w:left w:val="single" w:sz="6" w:space="0" w:color="DDDCDC"/>
        <w:bottom w:val="single" w:sz="6" w:space="0" w:color="DDDCDC"/>
        <w:right w:val="single" w:sz="6" w:space="0" w:color="DDDCDC"/>
      </w:pBdr>
      <w:spacing w:before="100" w:beforeAutospacing="1" w:after="100" w:afterAutospacing="1"/>
    </w:pPr>
  </w:style>
  <w:style w:type="paragraph" w:customStyle="1" w:styleId="menuwrapper">
    <w:name w:val="menu_wrapper"/>
    <w:basedOn w:val="a"/>
    <w:pPr>
      <w:pBdr>
        <w:top w:val="single" w:sz="6" w:space="0" w:color="FFFFFF"/>
        <w:bottom w:val="single" w:sz="6" w:space="0" w:color="FFFFFF"/>
      </w:pBdr>
      <w:shd w:val="clear" w:color="auto" w:fill="000428"/>
      <w:spacing w:before="100" w:beforeAutospacing="1" w:after="100" w:afterAutospacing="1"/>
    </w:pPr>
  </w:style>
  <w:style w:type="paragraph" w:customStyle="1" w:styleId="drop-down-toggle">
    <w:name w:val="drop-down-toggle"/>
    <w:basedOn w:val="a"/>
    <w:pPr>
      <w:pBdr>
        <w:top w:val="single" w:sz="18" w:space="0" w:color="AAAAAA"/>
        <w:left w:val="single" w:sz="18" w:space="0" w:color="AAAAAA"/>
        <w:bottom w:val="single" w:sz="18" w:space="0" w:color="AAAAAA"/>
        <w:right w:val="single" w:sz="18" w:space="0" w:color="AAAAAA"/>
      </w:pBdr>
      <w:shd w:val="clear" w:color="auto" w:fill="333333"/>
      <w:spacing w:before="100" w:beforeAutospacing="1" w:after="100" w:afterAutospacing="1"/>
    </w:pPr>
    <w:rPr>
      <w:vanish/>
    </w:rPr>
  </w:style>
  <w:style w:type="paragraph" w:customStyle="1" w:styleId="drop-down-arrow">
    <w:name w:val="drop-down-arrow"/>
    <w:basedOn w:val="a"/>
    <w:pPr>
      <w:pBdr>
        <w:top w:val="single" w:sz="36" w:space="0" w:color="AAAAAA"/>
      </w:pBdr>
      <w:spacing w:before="120"/>
      <w:ind w:left="75"/>
    </w:pPr>
  </w:style>
  <w:style w:type="paragraph" w:customStyle="1" w:styleId="nivo-caption">
    <w:name w:val="nivo-caption"/>
    <w:basedOn w:val="a"/>
    <w:pPr>
      <w:shd w:val="clear" w:color="auto" w:fill="000000"/>
      <w:spacing w:before="100" w:beforeAutospacing="1" w:after="100" w:afterAutospacing="1" w:line="330" w:lineRule="atLeast"/>
    </w:pPr>
    <w:rPr>
      <w:rFonts w:ascii="Arial" w:hAnsi="Arial" w:cs="Arial"/>
    </w:rPr>
  </w:style>
  <w:style w:type="paragraph" w:customStyle="1" w:styleId="slides">
    <w:name w:val="slides"/>
    <w:basedOn w:val="a"/>
  </w:style>
  <w:style w:type="paragraph" w:customStyle="1" w:styleId="flex-control-nav">
    <w:name w:val="flex-control-nav"/>
    <w:basedOn w:val="a"/>
    <w:pPr>
      <w:jc w:val="center"/>
    </w:pPr>
  </w:style>
  <w:style w:type="paragraph" w:customStyle="1" w:styleId="content-sidebar-wrap">
    <w:name w:val="content-sidebar-wrap"/>
    <w:basedOn w:val="a"/>
    <w:pPr>
      <w:spacing w:before="100" w:beforeAutospacing="1" w:after="100" w:afterAutospacing="1"/>
    </w:pPr>
  </w:style>
  <w:style w:type="paragraph" w:customStyle="1" w:styleId="node">
    <w:name w:val="node"/>
    <w:basedOn w:val="a"/>
    <w:pPr>
      <w:spacing w:before="300" w:after="300"/>
    </w:pPr>
  </w:style>
  <w:style w:type="paragraph" w:customStyle="1" w:styleId="page-title">
    <w:name w:val="page-title"/>
    <w:basedOn w:val="a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node-page">
    <w:name w:val="node-page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list">
    <w:name w:val="node-page-list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vopros">
    <w:name w:val="node-page-vopros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region-front-welcome">
    <w:name w:val="region-front-welcome"/>
    <w:basedOn w:val="a"/>
    <w:pPr>
      <w:spacing w:before="3" w:after="100" w:afterAutospacing="1"/>
    </w:pPr>
  </w:style>
  <w:style w:type="paragraph" w:customStyle="1" w:styleId="submitted">
    <w:name w:val="submitted"/>
    <w:basedOn w:val="a"/>
    <w:pPr>
      <w:pBdr>
        <w:top w:val="single" w:sz="6" w:space="3" w:color="DDDDDD"/>
        <w:left w:val="single" w:sz="6" w:space="7" w:color="DDDDDD"/>
        <w:bottom w:val="single" w:sz="6" w:space="3" w:color="DDDDDD"/>
        <w:right w:val="single" w:sz="6" w:space="7" w:color="DDDDDD"/>
      </w:pBdr>
      <w:shd w:val="clear" w:color="auto" w:fill="E9E9E9"/>
      <w:spacing w:before="100" w:beforeAutospacing="1" w:after="75"/>
    </w:pPr>
    <w:rPr>
      <w:color w:val="383838"/>
    </w:rPr>
  </w:style>
  <w:style w:type="paragraph" w:customStyle="1" w:styleId="links">
    <w:name w:val="links"/>
    <w:basedOn w:val="a"/>
    <w:pPr>
      <w:spacing w:before="150" w:after="100" w:afterAutospacing="1"/>
    </w:pPr>
    <w:rPr>
      <w:color w:val="000000"/>
      <w:sz w:val="21"/>
      <w:szCs w:val="21"/>
    </w:rPr>
  </w:style>
  <w:style w:type="paragraph" w:customStyle="1" w:styleId="form-submit">
    <w:name w:val="form-submit"/>
    <w:basedOn w:val="a"/>
    <w:pPr>
      <w:spacing w:before="75" w:after="75"/>
      <w:ind w:left="75" w:right="75"/>
    </w:pPr>
  </w:style>
  <w:style w:type="paragraph" w:customStyle="1" w:styleId="form-text">
    <w:name w:val="form-text"/>
    <w:basedOn w:val="a"/>
    <w:pPr>
      <w:spacing w:before="100" w:beforeAutospacing="1" w:after="100" w:afterAutospacing="1"/>
    </w:pPr>
  </w:style>
  <w:style w:type="paragraph" w:customStyle="1" w:styleId="tabs-wrapper">
    <w:name w:val="tabs-wrapper"/>
    <w:basedOn w:val="a"/>
    <w:pPr>
      <w:pBdr>
        <w:bottom w:val="single" w:sz="6" w:space="0" w:color="B7B7B7"/>
      </w:pBdr>
      <w:spacing w:after="75"/>
    </w:pPr>
  </w:style>
  <w:style w:type="paragraph" w:customStyle="1" w:styleId="field-name-field-tags">
    <w:name w:val="field-name-field-tags"/>
    <w:basedOn w:val="a"/>
    <w:pPr>
      <w:spacing w:after="150"/>
    </w:pPr>
  </w:style>
  <w:style w:type="paragraph" w:customStyle="1" w:styleId="field-label">
    <w:name w:val="field-label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fieldset-wrapper">
    <w:name w:val="fieldset-wrapper"/>
    <w:basedOn w:val="a"/>
    <w:pPr>
      <w:spacing w:before="375" w:after="100" w:afterAutospacing="1"/>
    </w:pPr>
  </w:style>
  <w:style w:type="paragraph" w:customStyle="1" w:styleId="filter-wrapper">
    <w:name w:val="filter-wrapper"/>
    <w:basedOn w:val="a"/>
    <w:pPr>
      <w:spacing w:before="100" w:beforeAutospacing="1" w:after="100" w:afterAutospacing="1"/>
    </w:pPr>
  </w:style>
  <w:style w:type="paragraph" w:customStyle="1" w:styleId="filter-guidelines">
    <w:name w:val="filter-guidelines"/>
    <w:basedOn w:val="a"/>
    <w:pPr>
      <w:spacing w:before="100" w:beforeAutospacing="1" w:after="100" w:afterAutospacing="1"/>
    </w:pPr>
  </w:style>
  <w:style w:type="paragraph" w:customStyle="1" w:styleId="copyright">
    <w:name w:val="copyright"/>
    <w:basedOn w:val="a"/>
    <w:pPr>
      <w:spacing w:before="100" w:beforeAutospacing="1" w:after="100" w:afterAutospacing="1"/>
    </w:pPr>
  </w:style>
  <w:style w:type="paragraph" w:customStyle="1" w:styleId="footercredit">
    <w:name w:val="footer_credit"/>
    <w:basedOn w:val="a"/>
    <w:pPr>
      <w:pBdr>
        <w:top w:val="single" w:sz="6" w:space="8" w:color="3B3C3D"/>
      </w:pBdr>
      <w:spacing w:before="100" w:beforeAutospacing="1" w:after="100" w:afterAutospacing="1"/>
    </w:pPr>
    <w:rPr>
      <w:rFonts w:ascii="Arial" w:hAnsi="Arial" w:cs="Arial"/>
      <w:color w:val="777777"/>
    </w:rPr>
  </w:style>
  <w:style w:type="paragraph" w:customStyle="1" w:styleId="footerinnercredit">
    <w:name w:val="footer_inner_credit"/>
    <w:basedOn w:val="a"/>
  </w:style>
  <w:style w:type="paragraph" w:customStyle="1" w:styleId="all-package">
    <w:name w:val="all-package"/>
    <w:basedOn w:val="a"/>
    <w:pPr>
      <w:spacing w:before="100" w:beforeAutospacing="1" w:after="100" w:afterAutospacing="1"/>
      <w:jc w:val="center"/>
    </w:pPr>
  </w:style>
  <w:style w:type="paragraph" w:customStyle="1" w:styleId="but-package">
    <w:name w:val="but-package"/>
    <w:basedOn w:val="a"/>
    <w:pPr>
      <w:spacing w:before="45" w:after="45" w:line="336" w:lineRule="auto"/>
      <w:ind w:left="30" w:right="30"/>
      <w:jc w:val="center"/>
    </w:pPr>
    <w:rPr>
      <w:b/>
      <w:bCs/>
      <w:sz w:val="20"/>
      <w:szCs w:val="20"/>
    </w:rPr>
  </w:style>
  <w:style w:type="paragraph" w:customStyle="1" w:styleId="but-package-dou">
    <w:name w:val="but-package-dou"/>
    <w:basedOn w:val="a"/>
    <w:pPr>
      <w:spacing w:before="100" w:beforeAutospacing="1" w:after="100" w:afterAutospacing="1"/>
    </w:pPr>
  </w:style>
  <w:style w:type="paragraph" w:customStyle="1" w:styleId="art-store">
    <w:name w:val="art-store"/>
    <w:basedOn w:val="a"/>
    <w:pPr>
      <w:pBdr>
        <w:top w:val="single" w:sz="6" w:space="8" w:color="60A3D8"/>
        <w:left w:val="single" w:sz="6" w:space="1" w:color="60A3D8"/>
        <w:bottom w:val="single" w:sz="6" w:space="8" w:color="2970A9"/>
        <w:right w:val="single" w:sz="6" w:space="1" w:color="2970A9"/>
      </w:pBdr>
      <w:spacing w:before="100" w:beforeAutospacing="1" w:after="100" w:afterAutospacing="1"/>
      <w:jc w:val="center"/>
    </w:pPr>
    <w:rPr>
      <w:color w:val="FFFFEE"/>
    </w:rPr>
  </w:style>
  <w:style w:type="paragraph" w:customStyle="1" w:styleId="but-subscribe">
    <w:name w:val="but-subscribe"/>
    <w:basedOn w:val="a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777777"/>
      <w:sz w:val="20"/>
      <w:szCs w:val="20"/>
    </w:rPr>
  </w:style>
  <w:style w:type="paragraph" w:customStyle="1" w:styleId="subscribe-footer">
    <w:name w:val="subscribe-footer"/>
    <w:basedOn w:val="a"/>
    <w:pPr>
      <w:spacing w:before="100" w:beforeAutospacing="1" w:after="100" w:afterAutospacing="1"/>
    </w:pPr>
  </w:style>
  <w:style w:type="paragraph" w:customStyle="1" w:styleId="region-slideshow">
    <w:name w:val="region-slideshow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region-content-top">
    <w:name w:val="region-content-top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block-menu">
    <w:name w:val="block-menu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idebar">
    <w:name w:val="sidebar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earch-block">
    <w:name w:val="search-block"/>
    <w:basedOn w:val="a"/>
    <w:pPr>
      <w:spacing w:before="225"/>
      <w:ind w:right="375"/>
    </w:pPr>
  </w:style>
  <w:style w:type="paragraph" w:customStyle="1" w:styleId="label-search">
    <w:name w:val="label-search"/>
    <w:basedOn w:val="a"/>
    <w:pPr>
      <w:spacing w:before="100" w:beforeAutospacing="1" w:after="100" w:afterAutospacing="1"/>
    </w:pPr>
    <w:rPr>
      <w:color w:val="DDDDDD"/>
    </w:rPr>
  </w:style>
  <w:style w:type="paragraph" w:customStyle="1" w:styleId="link-store">
    <w:name w:val="link-store"/>
    <w:basedOn w:val="a"/>
    <w:pPr>
      <w:spacing w:before="100" w:beforeAutospacing="1"/>
    </w:pPr>
  </w:style>
  <w:style w:type="paragraph" w:customStyle="1" w:styleId="art-download">
    <w:name w:val="art-download"/>
    <w:basedOn w:val="a"/>
    <w:pPr>
      <w:spacing w:before="100" w:beforeAutospacing="1" w:after="100" w:afterAutospacing="1"/>
    </w:pPr>
    <w:rPr>
      <w:vanish/>
    </w:rPr>
  </w:style>
  <w:style w:type="paragraph" w:customStyle="1" w:styleId="googlehorz728">
    <w:name w:val="google_horz728"/>
    <w:basedOn w:val="a"/>
    <w:pPr>
      <w:spacing w:before="100" w:beforeAutospacing="1" w:after="100" w:afterAutospacing="1"/>
      <w:jc w:val="center"/>
    </w:pPr>
  </w:style>
  <w:style w:type="paragraph" w:customStyle="1" w:styleId="ohrtrud728x901ad">
    <w:name w:val="ohrtrud728x90_1ad"/>
    <w:basedOn w:val="a"/>
    <w:pPr>
      <w:spacing w:before="100" w:beforeAutospacing="1" w:after="100" w:afterAutospacing="1"/>
    </w:pPr>
  </w:style>
  <w:style w:type="paragraph" w:customStyle="1" w:styleId="doc-header">
    <w:name w:val="doc-header"/>
    <w:basedOn w:val="a"/>
    <w:pPr>
      <w:spacing w:before="100" w:beforeAutospacing="1" w:after="100" w:afterAutospacing="1"/>
    </w:pPr>
  </w:style>
  <w:style w:type="paragraph" w:customStyle="1" w:styleId="reclame">
    <w:name w:val="reclame"/>
    <w:basedOn w:val="a"/>
    <w:pPr>
      <w:spacing w:before="100" w:beforeAutospacing="1"/>
      <w:jc w:val="center"/>
    </w:pPr>
  </w:style>
  <w:style w:type="paragraph" w:customStyle="1" w:styleId="reclameleft">
    <w:name w:val="reclameleft"/>
    <w:basedOn w:val="a"/>
  </w:style>
  <w:style w:type="paragraph" w:customStyle="1" w:styleId="reclamemed">
    <w:name w:val="reclamemed"/>
    <w:basedOn w:val="a"/>
    <w:pPr>
      <w:spacing w:before="100" w:beforeAutospacing="1"/>
    </w:pPr>
  </w:style>
  <w:style w:type="paragraph" w:customStyle="1" w:styleId="reclamemed2">
    <w:name w:val="reclamemed2"/>
    <w:basedOn w:val="a"/>
  </w:style>
  <w:style w:type="paragraph" w:customStyle="1" w:styleId="yandexcenter">
    <w:name w:val="yandex_center"/>
    <w:basedOn w:val="a"/>
    <w:pPr>
      <w:spacing w:before="100" w:beforeAutospacing="1" w:after="100" w:afterAutospacing="1"/>
    </w:pPr>
  </w:style>
  <w:style w:type="paragraph" w:customStyle="1" w:styleId="banner-title">
    <w:name w:val="banner-title"/>
    <w:basedOn w:val="a"/>
    <w:pPr>
      <w:spacing w:before="100" w:beforeAutospacing="1" w:after="100" w:afterAutospacing="1"/>
    </w:pPr>
    <w:rPr>
      <w:b/>
      <w:bCs/>
      <w:color w:val="686215"/>
    </w:rPr>
  </w:style>
  <w:style w:type="paragraph" w:customStyle="1" w:styleId="code-banner">
    <w:name w:val="code-banner"/>
    <w:basedOn w:val="a"/>
    <w:pPr>
      <w:spacing w:before="100" w:beforeAutospacing="1" w:after="100" w:afterAutospacing="1"/>
    </w:pPr>
    <w:rPr>
      <w:color w:val="837B7B"/>
      <w:sz w:val="18"/>
      <w:szCs w:val="18"/>
    </w:rPr>
  </w:style>
  <w:style w:type="paragraph" w:customStyle="1" w:styleId="silka-baner">
    <w:name w:val="silka-baner"/>
    <w:basedOn w:val="a"/>
    <w:pPr>
      <w:spacing w:before="100" w:beforeAutospacing="1" w:after="100" w:afterAutospacing="1"/>
    </w:pPr>
    <w:rPr>
      <w:color w:val="047EB6"/>
      <w:u w:val="single"/>
    </w:rPr>
  </w:style>
  <w:style w:type="paragraph" w:customStyle="1" w:styleId="img-border2">
    <w:name w:val="img-border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doc-left">
    <w:name w:val="doc-left"/>
    <w:basedOn w:val="a"/>
    <w:pPr>
      <w:spacing w:before="100" w:beforeAutospacing="1" w:after="100" w:afterAutospacing="1"/>
    </w:pPr>
  </w:style>
  <w:style w:type="paragraph" w:customStyle="1" w:styleId="doc-center">
    <w:name w:val="doc-center"/>
    <w:basedOn w:val="a"/>
    <w:pPr>
      <w:spacing w:before="100" w:beforeAutospacing="1" w:after="100" w:afterAutospacing="1"/>
      <w:jc w:val="center"/>
    </w:pPr>
  </w:style>
  <w:style w:type="paragraph" w:customStyle="1" w:styleId="product-image">
    <w:name w:val="product-image"/>
    <w:basedOn w:val="a"/>
    <w:pPr>
      <w:spacing w:before="100" w:beforeAutospacing="1" w:after="100" w:afterAutospacing="1"/>
      <w:ind w:left="60"/>
      <w:jc w:val="center"/>
    </w:pPr>
  </w:style>
  <w:style w:type="paragraph" w:customStyle="1" w:styleId="display-price">
    <w:name w:val="display-price"/>
    <w:basedOn w:val="a"/>
    <w:pPr>
      <w:shd w:val="clear" w:color="auto" w:fill="EDEDED"/>
      <w:spacing w:before="100" w:beforeAutospacing="1" w:after="100" w:afterAutospacing="1"/>
      <w:ind w:left="300"/>
      <w:jc w:val="center"/>
    </w:pPr>
    <w:rPr>
      <w:b/>
      <w:bCs/>
      <w:color w:val="036900"/>
      <w:sz w:val="48"/>
      <w:szCs w:val="48"/>
    </w:rPr>
  </w:style>
  <w:style w:type="paragraph" w:customStyle="1" w:styleId="add-to-cart">
    <w:name w:val="add-to-cart"/>
    <w:basedOn w:val="a"/>
    <w:pPr>
      <w:shd w:val="clear" w:color="auto" w:fill="EDEDED"/>
      <w:spacing w:before="100" w:beforeAutospacing="1" w:after="300"/>
      <w:ind w:left="300"/>
      <w:jc w:val="center"/>
    </w:pPr>
    <w:rPr>
      <w:sz w:val="27"/>
      <w:szCs w:val="27"/>
    </w:rPr>
  </w:style>
  <w:style w:type="paragraph" w:customStyle="1" w:styleId="view-all-products">
    <w:name w:val="view-all-products"/>
    <w:basedOn w:val="a"/>
    <w:pPr>
      <w:spacing w:before="100" w:beforeAutospacing="1" w:after="100" w:afterAutospacing="1"/>
      <w:jc w:val="center"/>
    </w:pPr>
  </w:style>
  <w:style w:type="paragraph" w:customStyle="1" w:styleId="view-related-prod">
    <w:name w:val="view-related-prod"/>
    <w:basedOn w:val="a"/>
    <w:pPr>
      <w:spacing w:before="100" w:beforeAutospacing="1" w:after="100" w:afterAutospacing="1"/>
      <w:jc w:val="center"/>
    </w:pPr>
  </w:style>
  <w:style w:type="paragraph" w:customStyle="1" w:styleId="view-related-products">
    <w:name w:val="view-related-products"/>
    <w:basedOn w:val="a"/>
    <w:pPr>
      <w:spacing w:before="100" w:beforeAutospacing="1" w:after="100" w:afterAutospacing="1"/>
      <w:jc w:val="center"/>
    </w:pPr>
  </w:style>
  <w:style w:type="paragraph" w:customStyle="1" w:styleId="messageuser">
    <w:name w:val="message_user"/>
    <w:basedOn w:val="a"/>
    <w:pPr>
      <w:spacing w:before="100" w:beforeAutospacing="1" w:after="100" w:afterAutospacing="1"/>
    </w:pPr>
    <w:rPr>
      <w:sz w:val="27"/>
      <w:szCs w:val="27"/>
    </w:rPr>
  </w:style>
  <w:style w:type="paragraph" w:customStyle="1" w:styleId="view-instruction-sale">
    <w:name w:val="view-instruction-sale"/>
    <w:basedOn w:val="a"/>
    <w:pPr>
      <w:pBdr>
        <w:top w:val="single" w:sz="6" w:space="0" w:color="D9DEFD"/>
        <w:left w:val="single" w:sz="6" w:space="0" w:color="D9DEFD"/>
        <w:bottom w:val="single" w:sz="6" w:space="0" w:color="D9DEFD"/>
        <w:right w:val="single" w:sz="6" w:space="0" w:color="D9DEFD"/>
      </w:pBdr>
      <w:spacing w:before="100" w:beforeAutospacing="1" w:after="120"/>
    </w:pPr>
  </w:style>
  <w:style w:type="paragraph" w:customStyle="1" w:styleId="mainstore">
    <w:name w:val="main_store"/>
    <w:basedOn w:val="a"/>
    <w:pPr>
      <w:spacing w:before="100" w:beforeAutospacing="1" w:after="100" w:afterAutospacing="1"/>
      <w:jc w:val="center"/>
    </w:pPr>
  </w:style>
  <w:style w:type="paragraph" w:customStyle="1" w:styleId="mainstoreblock">
    <w:name w:val="main_store_block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mainstoretitle">
    <w:name w:val="main_store_title"/>
    <w:basedOn w:val="a"/>
    <w:pPr>
      <w:spacing w:before="100" w:beforeAutospacing="1" w:after="100" w:afterAutospacing="1"/>
    </w:pPr>
    <w:rPr>
      <w:b/>
      <w:bCs/>
      <w:color w:val="3399CC"/>
    </w:rPr>
  </w:style>
  <w:style w:type="paragraph" w:customStyle="1" w:styleId="mainstorefooter">
    <w:name w:val="main_store_footer"/>
    <w:basedOn w:val="a"/>
    <w:pPr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actuality2">
    <w:name w:val="actuality2"/>
    <w:basedOn w:val="a"/>
    <w:pPr>
      <w:spacing w:before="100" w:beforeAutospacing="1" w:after="100" w:afterAutospacing="1"/>
      <w:ind w:right="150"/>
      <w:jc w:val="right"/>
    </w:pPr>
    <w:rPr>
      <w:i/>
      <w:iCs/>
    </w:rPr>
  </w:style>
  <w:style w:type="paragraph" w:customStyle="1" w:styleId="ramka">
    <w:name w:val="ramka"/>
    <w:basedOn w:val="a"/>
    <w:pPr>
      <w:pBdr>
        <w:top w:val="single" w:sz="6" w:space="0" w:color="00A8E1"/>
        <w:left w:val="single" w:sz="6" w:space="0" w:color="00A8E1"/>
        <w:bottom w:val="single" w:sz="6" w:space="0" w:color="00A8E1"/>
        <w:right w:val="single" w:sz="6" w:space="0" w:color="00A8E1"/>
      </w:pBdr>
      <w:spacing w:before="100" w:beforeAutospacing="1" w:after="100" w:afterAutospacing="1"/>
    </w:pPr>
  </w:style>
  <w:style w:type="paragraph" w:customStyle="1" w:styleId="center-img">
    <w:name w:val="center-img"/>
    <w:basedOn w:val="a"/>
    <w:pPr>
      <w:spacing w:before="100" w:beforeAutospacing="1" w:after="100" w:afterAutospacing="1"/>
    </w:pPr>
  </w:style>
  <w:style w:type="paragraph" w:customStyle="1" w:styleId="yandexvideo">
    <w:name w:val="yandex_video"/>
    <w:basedOn w:val="a"/>
    <w:pPr>
      <w:spacing w:before="100" w:beforeAutospacing="1" w:after="100" w:afterAutospacing="1"/>
    </w:pPr>
  </w:style>
  <w:style w:type="paragraph" w:customStyle="1" w:styleId="tdtop">
    <w:name w:val="tdtop"/>
    <w:basedOn w:val="a"/>
    <w:pPr>
      <w:spacing w:before="100" w:beforeAutospacing="1" w:after="100" w:afterAutospacing="1"/>
      <w:textAlignment w:val="top"/>
    </w:pPr>
  </w:style>
  <w:style w:type="paragraph" w:customStyle="1" w:styleId="tdcenter">
    <w:name w:val="tdcenter"/>
    <w:basedOn w:val="a"/>
    <w:pPr>
      <w:spacing w:before="100" w:beforeAutospacing="1" w:after="100" w:afterAutospacing="1"/>
      <w:jc w:val="center"/>
    </w:pPr>
  </w:style>
  <w:style w:type="paragraph" w:customStyle="1" w:styleId="knopka">
    <w:name w:val="knopka"/>
    <w:basedOn w:val="a"/>
    <w:pPr>
      <w:shd w:val="clear" w:color="auto" w:fill="0593C7"/>
      <w:spacing w:after="225"/>
      <w:ind w:left="225" w:right="225"/>
    </w:pPr>
    <w:rPr>
      <w:color w:val="FFFFFF"/>
      <w:sz w:val="21"/>
      <w:szCs w:val="21"/>
    </w:rPr>
  </w:style>
  <w:style w:type="paragraph" w:customStyle="1" w:styleId="field-multiple-table">
    <w:name w:val="field-multiple-table"/>
    <w:basedOn w:val="a"/>
    <w:pPr>
      <w:spacing w:before="100" w:beforeAutospacing="1" w:after="100" w:afterAutospacing="1"/>
    </w:pPr>
  </w:style>
  <w:style w:type="paragraph" w:customStyle="1" w:styleId="field-add-more-submit">
    <w:name w:val="field-add-more-submit"/>
    <w:basedOn w:val="a"/>
    <w:pPr>
      <w:spacing w:before="100" w:beforeAutospacing="1" w:after="100" w:afterAutospacing="1"/>
    </w:pPr>
  </w:style>
  <w:style w:type="paragraph" w:customStyle="1" w:styleId="grippie">
    <w:name w:val="grippie"/>
    <w:basedOn w:val="a"/>
    <w:pPr>
      <w:spacing w:before="100" w:beforeAutospacing="1" w:after="100" w:afterAutospacing="1"/>
    </w:pPr>
  </w:style>
  <w:style w:type="paragraph" w:customStyle="1" w:styleId="bar">
    <w:name w:val="bar"/>
    <w:basedOn w:val="a"/>
    <w:pPr>
      <w:spacing w:before="100" w:beforeAutospacing="1" w:after="100" w:afterAutospacing="1"/>
    </w:pPr>
  </w:style>
  <w:style w:type="paragraph" w:customStyle="1" w:styleId="filled">
    <w:name w:val="filled"/>
    <w:basedOn w:val="a"/>
    <w:pPr>
      <w:spacing w:before="100" w:beforeAutospacing="1" w:after="100" w:afterAutospacing="1"/>
    </w:pPr>
  </w:style>
  <w:style w:type="paragraph" w:customStyle="1" w:styleId="throbber">
    <w:name w:val="throbber"/>
    <w:basedOn w:val="a"/>
    <w:pPr>
      <w:spacing w:before="100" w:beforeAutospacing="1" w:after="100" w:afterAutospacing="1"/>
    </w:pPr>
  </w:style>
  <w:style w:type="paragraph" w:customStyle="1" w:styleId="message">
    <w:name w:val="message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spacing w:before="100" w:beforeAutospacing="1" w:after="100" w:afterAutospacing="1"/>
    </w:pPr>
  </w:style>
  <w:style w:type="paragraph" w:customStyle="1" w:styleId="description">
    <w:name w:val="description"/>
    <w:basedOn w:val="a"/>
    <w:pPr>
      <w:spacing w:before="100" w:beforeAutospacing="1" w:after="100" w:afterAutospacing="1"/>
    </w:pPr>
  </w:style>
  <w:style w:type="paragraph" w:customStyle="1" w:styleId="pager">
    <w:name w:val="pager"/>
    <w:basedOn w:val="a"/>
    <w:pPr>
      <w:spacing w:before="100" w:beforeAutospacing="1" w:after="100" w:afterAutospacing="1"/>
    </w:pPr>
  </w:style>
  <w:style w:type="paragraph" w:customStyle="1" w:styleId="search-snippet-info">
    <w:name w:val="search-snippet-info"/>
    <w:basedOn w:val="a"/>
    <w:pPr>
      <w:spacing w:before="100" w:beforeAutospacing="1" w:after="100" w:afterAutospacing="1"/>
    </w:pPr>
  </w:style>
  <w:style w:type="paragraph" w:customStyle="1" w:styleId="search-info">
    <w:name w:val="search-info"/>
    <w:basedOn w:val="a"/>
    <w:pPr>
      <w:spacing w:before="100" w:beforeAutospacing="1" w:after="100" w:afterAutospacing="1"/>
    </w:pPr>
  </w:style>
  <w:style w:type="paragraph" w:customStyle="1" w:styleId="criterion">
    <w:name w:val="criterion"/>
    <w:basedOn w:val="a"/>
    <w:pPr>
      <w:spacing w:before="100" w:beforeAutospacing="1" w:after="100" w:afterAutospacing="1"/>
    </w:pPr>
  </w:style>
  <w:style w:type="paragraph" w:customStyle="1" w:styleId="action">
    <w:name w:val="action"/>
    <w:basedOn w:val="a"/>
    <w:pPr>
      <w:spacing w:before="100" w:beforeAutospacing="1" w:after="100" w:afterAutospacing="1"/>
    </w:pPr>
  </w:style>
  <w:style w:type="paragraph" w:customStyle="1" w:styleId="form-type-date-select">
    <w:name w:val="form-type-date-select"/>
    <w:basedOn w:val="a"/>
    <w:pPr>
      <w:spacing w:before="100" w:beforeAutospacing="1" w:after="100" w:afterAutospacing="1"/>
    </w:pPr>
  </w:style>
  <w:style w:type="paragraph" w:customStyle="1" w:styleId="date">
    <w:name w:val="date"/>
    <w:basedOn w:val="a"/>
    <w:pPr>
      <w:spacing w:before="100" w:beforeAutospacing="1" w:after="100" w:afterAutospacing="1"/>
    </w:pPr>
  </w:style>
  <w:style w:type="paragraph" w:customStyle="1" w:styleId="user">
    <w:name w:val="user"/>
    <w:basedOn w:val="a"/>
    <w:pPr>
      <w:spacing w:before="100" w:beforeAutospacing="1" w:after="100" w:afterAutospacing="1"/>
    </w:pPr>
  </w:style>
  <w:style w:type="paragraph" w:customStyle="1" w:styleId="notified">
    <w:name w:val="notified"/>
    <w:basedOn w:val="a"/>
    <w:pPr>
      <w:spacing w:before="100" w:beforeAutospacing="1" w:after="100" w:afterAutospacing="1"/>
    </w:pPr>
  </w:style>
  <w:style w:type="paragraph" w:customStyle="1" w:styleId="status">
    <w:name w:val="status"/>
    <w:basedOn w:val="a"/>
    <w:pPr>
      <w:spacing w:before="100" w:beforeAutospacing="1" w:after="100" w:afterAutospacing="1"/>
    </w:pPr>
  </w:style>
  <w:style w:type="paragraph" w:customStyle="1" w:styleId="oet-label">
    <w:name w:val="oet-label"/>
    <w:basedOn w:val="a"/>
    <w:pPr>
      <w:spacing w:before="100" w:beforeAutospacing="1" w:after="100" w:afterAutospacing="1"/>
    </w:pPr>
  </w:style>
  <w:style w:type="paragraph" w:customStyle="1" w:styleId="li-title">
    <w:name w:val="li-title"/>
    <w:basedOn w:val="a"/>
    <w:pPr>
      <w:spacing w:before="100" w:beforeAutospacing="1" w:after="100" w:afterAutospacing="1"/>
    </w:pPr>
  </w:style>
  <w:style w:type="paragraph" w:customStyle="1" w:styleId="li-amount">
    <w:name w:val="li-amount"/>
    <w:basedOn w:val="a"/>
    <w:pPr>
      <w:spacing w:before="100" w:beforeAutospacing="1" w:after="100" w:afterAutospacing="1"/>
    </w:pPr>
  </w:style>
  <w:style w:type="paragraph" w:customStyle="1" w:styleId="product-description">
    <w:name w:val="product-description"/>
    <w:basedOn w:val="a"/>
    <w:pPr>
      <w:spacing w:before="100" w:beforeAutospacing="1" w:after="100" w:afterAutospacing="1"/>
    </w:pPr>
  </w:style>
  <w:style w:type="paragraph" w:customStyle="1" w:styleId="user-picture">
    <w:name w:val="user-picture"/>
    <w:basedOn w:val="a"/>
    <w:pPr>
      <w:spacing w:before="100" w:beforeAutospacing="1" w:after="100" w:afterAutospacing="1"/>
    </w:pPr>
  </w:style>
  <w:style w:type="paragraph" w:customStyle="1" w:styleId="views-exposed-widget">
    <w:name w:val="views-exposed-widget"/>
    <w:basedOn w:val="a"/>
    <w:pPr>
      <w:spacing w:before="100" w:beforeAutospacing="1" w:after="100" w:afterAutospacing="1"/>
    </w:pPr>
  </w:style>
  <w:style w:type="paragraph" w:customStyle="1" w:styleId="nivo-controlnav">
    <w:name w:val="nivo-controlnav"/>
    <w:basedOn w:val="a"/>
    <w:pPr>
      <w:spacing w:before="100" w:beforeAutospacing="1" w:after="100" w:afterAutospacing="1"/>
    </w:pPr>
  </w:style>
  <w:style w:type="paragraph" w:customStyle="1" w:styleId="field-item">
    <w:name w:val="field-item"/>
    <w:basedOn w:val="a"/>
    <w:pPr>
      <w:spacing w:before="100" w:beforeAutospacing="1" w:after="100" w:afterAutospacing="1"/>
    </w:pPr>
  </w:style>
  <w:style w:type="paragraph" w:customStyle="1" w:styleId="text-right">
    <w:name w:val="text-right"/>
    <w:basedOn w:val="a"/>
    <w:pPr>
      <w:spacing w:before="100" w:beforeAutospacing="1" w:after="100" w:afterAutospacing="1"/>
    </w:pPr>
  </w:style>
  <w:style w:type="paragraph" w:customStyle="1" w:styleId="field-name-field-image">
    <w:name w:val="field-name-field-image"/>
    <w:basedOn w:val="a"/>
    <w:pPr>
      <w:spacing w:before="100" w:beforeAutospacing="1" w:after="100" w:afterAutospacing="1"/>
    </w:pPr>
  </w:style>
  <w:style w:type="paragraph" w:customStyle="1" w:styleId="title-package">
    <w:name w:val="title-package"/>
    <w:basedOn w:val="a"/>
    <w:pPr>
      <w:spacing w:before="100" w:beforeAutospacing="1" w:after="100" w:afterAutospacing="1"/>
    </w:pPr>
  </w:style>
  <w:style w:type="paragraph" w:customStyle="1" w:styleId="text-download">
    <w:name w:val="text-download"/>
    <w:basedOn w:val="a"/>
    <w:pPr>
      <w:spacing w:before="100" w:beforeAutospacing="1" w:after="100" w:afterAutospacing="1"/>
    </w:pPr>
  </w:style>
  <w:style w:type="paragraph" w:customStyle="1" w:styleId="views-field-changed">
    <w:name w:val="views-field-changed"/>
    <w:basedOn w:val="a"/>
    <w:pPr>
      <w:spacing w:before="100" w:beforeAutospacing="1" w:after="100" w:afterAutospacing="1"/>
    </w:pPr>
  </w:style>
  <w:style w:type="paragraph" w:customStyle="1" w:styleId="field-name-uc-product-image">
    <w:name w:val="field-name-uc-product-image"/>
    <w:basedOn w:val="a"/>
    <w:pPr>
      <w:spacing w:before="100" w:beforeAutospacing="1" w:after="100" w:afterAutospacing="1"/>
    </w:pPr>
  </w:style>
  <w:style w:type="paragraph" w:customStyle="1" w:styleId="field-name-body">
    <w:name w:val="field-name-body"/>
    <w:basedOn w:val="a"/>
    <w:pPr>
      <w:spacing w:before="100" w:beforeAutospacing="1" w:after="100" w:afterAutospacing="1"/>
    </w:pPr>
  </w:style>
  <w:style w:type="paragraph" w:customStyle="1" w:styleId="views-row">
    <w:name w:val="views-row"/>
    <w:basedOn w:val="a"/>
    <w:pPr>
      <w:spacing w:before="100" w:beforeAutospacing="1" w:after="100" w:afterAutospacing="1"/>
    </w:pPr>
  </w:style>
  <w:style w:type="paragraph" w:customStyle="1" w:styleId="views-field-field-count">
    <w:name w:val="views-field-field-count"/>
    <w:basedOn w:val="a"/>
    <w:pPr>
      <w:spacing w:before="100" w:beforeAutospacing="1" w:after="100" w:afterAutospacing="1"/>
    </w:pPr>
  </w:style>
  <w:style w:type="paragraph" w:customStyle="1" w:styleId="views-field-uc-product-image">
    <w:name w:val="views-field-uc-product-image"/>
    <w:basedOn w:val="a"/>
    <w:pPr>
      <w:spacing w:before="100" w:beforeAutospacing="1" w:after="100" w:afterAutospacing="1"/>
    </w:pPr>
  </w:style>
  <w:style w:type="paragraph" w:customStyle="1" w:styleId="views-field-view-node">
    <w:name w:val="views-field-view-node"/>
    <w:basedOn w:val="a"/>
    <w:pPr>
      <w:spacing w:before="100" w:beforeAutospacing="1" w:after="100" w:afterAutospacing="1"/>
    </w:pPr>
  </w:style>
  <w:style w:type="paragraph" w:customStyle="1" w:styleId="views-field-sell-price">
    <w:name w:val="views-field-sell-price"/>
    <w:basedOn w:val="a"/>
    <w:pPr>
      <w:spacing w:before="100" w:beforeAutospacing="1" w:after="100" w:afterAutospacing="1"/>
    </w:pPr>
  </w:style>
  <w:style w:type="paragraph" w:customStyle="1" w:styleId="views-field-buyitnowbutton">
    <w:name w:val="views-field-buyitnowbutton"/>
    <w:basedOn w:val="a"/>
    <w:pPr>
      <w:spacing w:before="100" w:beforeAutospacing="1" w:after="100" w:afterAutospacing="1"/>
    </w:pPr>
  </w:style>
  <w:style w:type="paragraph" w:customStyle="1" w:styleId="views-field-field-package">
    <w:name w:val="views-field-field-package"/>
    <w:basedOn w:val="a"/>
    <w:pPr>
      <w:spacing w:before="100" w:beforeAutospacing="1" w:after="100" w:afterAutospacing="1"/>
    </w:pPr>
  </w:style>
  <w:style w:type="paragraph" w:customStyle="1" w:styleId="cart-block-items">
    <w:name w:val="cart-block-items"/>
    <w:basedOn w:val="a"/>
    <w:pPr>
      <w:spacing w:before="100" w:beforeAutospacing="1" w:after="100" w:afterAutospacing="1"/>
    </w:pPr>
  </w:style>
  <w:style w:type="paragraph" w:customStyle="1" w:styleId="handle">
    <w:name w:val="handle"/>
    <w:basedOn w:val="a"/>
    <w:pPr>
      <w:spacing w:before="100" w:beforeAutospacing="1" w:after="100" w:afterAutospacing="1"/>
    </w:pPr>
  </w:style>
  <w:style w:type="paragraph" w:customStyle="1" w:styleId="js-hide">
    <w:name w:val="js-hide"/>
    <w:basedOn w:val="a"/>
    <w:pPr>
      <w:spacing w:before="100" w:beforeAutospacing="1" w:after="100" w:afterAutospacing="1"/>
    </w:pPr>
  </w:style>
  <w:style w:type="paragraph" w:customStyle="1" w:styleId="date-padding">
    <w:name w:val="date-padding"/>
    <w:basedOn w:val="a"/>
    <w:pPr>
      <w:spacing w:before="100" w:beforeAutospacing="1" w:after="100" w:afterAutospacing="1"/>
    </w:pPr>
  </w:style>
  <w:style w:type="paragraph" w:customStyle="1" w:styleId="choices">
    <w:name w:val="choices"/>
    <w:basedOn w:val="a"/>
    <w:pPr>
      <w:spacing w:before="100" w:beforeAutospacing="1" w:after="100" w:afterAutospacing="1"/>
    </w:pPr>
  </w:style>
  <w:style w:type="paragraph" w:customStyle="1" w:styleId="form-remove">
    <w:name w:val="form-remove"/>
    <w:basedOn w:val="a"/>
    <w:pPr>
      <w:spacing w:before="100" w:beforeAutospacing="1" w:after="100" w:afterAutospacing="1"/>
    </w:pPr>
  </w:style>
  <w:style w:type="paragraph" w:customStyle="1" w:styleId="form-item-name">
    <w:name w:val="form-item-name"/>
    <w:basedOn w:val="a"/>
    <w:pPr>
      <w:spacing w:before="100" w:beforeAutospacing="1" w:after="100" w:afterAutospacing="1"/>
    </w:pPr>
  </w:style>
  <w:style w:type="paragraph" w:customStyle="1" w:styleId="nav-toggle">
    <w:name w:val="nav-toggle"/>
    <w:basedOn w:val="a"/>
    <w:pPr>
      <w:spacing w:before="100" w:beforeAutospacing="1" w:after="100" w:afterAutospacing="1"/>
    </w:pPr>
  </w:style>
  <w:style w:type="paragraph" w:customStyle="1" w:styleId="post">
    <w:name w:val="post"/>
    <w:basedOn w:val="a"/>
    <w:pPr>
      <w:spacing w:before="100" w:beforeAutospacing="1" w:after="100" w:afterAutospacing="1"/>
    </w:pPr>
  </w:style>
  <w:style w:type="paragraph" w:customStyle="1" w:styleId="slide-image">
    <w:name w:val="slide-image"/>
    <w:basedOn w:val="a"/>
    <w:pPr>
      <w:spacing w:before="100" w:beforeAutospacing="1" w:after="100" w:afterAutospacing="1"/>
    </w:pPr>
  </w:style>
  <w:style w:type="paragraph" w:customStyle="1" w:styleId="entry-header">
    <w:name w:val="entry-header"/>
    <w:basedOn w:val="a"/>
    <w:pPr>
      <w:spacing w:before="100" w:beforeAutospacing="1" w:after="100" w:afterAutospacing="1"/>
    </w:pPr>
  </w:style>
  <w:style w:type="paragraph" w:customStyle="1" w:styleId="entry-summary">
    <w:name w:val="entry-summary"/>
    <w:basedOn w:val="a"/>
    <w:pPr>
      <w:spacing w:before="100" w:beforeAutospacing="1" w:after="100" w:afterAutospacing="1"/>
    </w:pPr>
  </w:style>
  <w:style w:type="paragraph" w:customStyle="1" w:styleId="entry-title">
    <w:name w:val="entry-title"/>
    <w:basedOn w:val="a"/>
    <w:pPr>
      <w:spacing w:before="100" w:beforeAutospacing="1" w:after="100" w:afterAutospacing="1"/>
    </w:pPr>
  </w:style>
  <w:style w:type="paragraph" w:customStyle="1" w:styleId="block">
    <w:name w:val="block"/>
    <w:basedOn w:val="a"/>
    <w:pPr>
      <w:spacing w:before="100" w:beforeAutospacing="1" w:after="100" w:afterAutospacing="1"/>
    </w:pPr>
  </w:style>
  <w:style w:type="paragraph" w:customStyle="1" w:styleId="column">
    <w:name w:val="column"/>
    <w:basedOn w:val="a"/>
    <w:pPr>
      <w:spacing w:before="100" w:beforeAutospacing="1" w:after="100" w:afterAutospacing="1"/>
    </w:pPr>
  </w:style>
  <w:style w:type="paragraph" w:customStyle="1" w:styleId="column-title">
    <w:name w:val="column-title"/>
    <w:basedOn w:val="a"/>
    <w:pPr>
      <w:spacing w:before="100" w:beforeAutospacing="1" w:after="100" w:afterAutospacing="1"/>
    </w:p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paragraph" w:customStyle="1" w:styleId="form-item-panes-payment-payment-method">
    <w:name w:val="form-item-panes-payment-payment-method"/>
    <w:basedOn w:val="a"/>
    <w:pPr>
      <w:spacing w:before="100" w:beforeAutospacing="1" w:after="100" w:afterAutospacing="1"/>
    </w:pPr>
  </w:style>
  <w:style w:type="paragraph" w:customStyle="1" w:styleId="form-type-checkbox">
    <w:name w:val="form-type-checkbox"/>
    <w:basedOn w:val="a"/>
    <w:pPr>
      <w:spacing w:before="100" w:beforeAutospacing="1" w:after="100" w:afterAutospacing="1"/>
    </w:pPr>
  </w:style>
  <w:style w:type="paragraph" w:customStyle="1" w:styleId="node-add-to-cart">
    <w:name w:val="node-add-to-cart"/>
    <w:basedOn w:val="a"/>
    <w:pPr>
      <w:shd w:val="clear" w:color="auto" w:fill="C19349"/>
      <w:spacing w:before="100" w:beforeAutospacing="1" w:after="100" w:afterAutospacing="1"/>
    </w:pPr>
    <w:rPr>
      <w:color w:val="FFFFFF"/>
    </w:rPr>
  </w:style>
  <w:style w:type="character" w:customStyle="1" w:styleId="summary">
    <w:name w:val="summary"/>
    <w:basedOn w:val="a0"/>
  </w:style>
  <w:style w:type="character" w:customStyle="1" w:styleId="icon">
    <w:name w:val="icon"/>
    <w:basedOn w:val="a0"/>
  </w:style>
  <w:style w:type="paragraph" w:customStyle="1" w:styleId="expanded">
    <w:name w:val="expanded"/>
    <w:basedOn w:val="a"/>
  </w:style>
  <w:style w:type="paragraph" w:customStyle="1" w:styleId="collapsed">
    <w:name w:val="collapsed"/>
    <w:basedOn w:val="a"/>
  </w:style>
  <w:style w:type="paragraph" w:customStyle="1" w:styleId="leaf">
    <w:name w:val="leaf"/>
    <w:basedOn w:val="a"/>
  </w:style>
  <w:style w:type="paragraph" w:customStyle="1" w:styleId="selected">
    <w:name w:val="selected"/>
    <w:basedOn w:val="a"/>
    <w:pPr>
      <w:spacing w:before="100" w:beforeAutospacing="1" w:after="100" w:afterAutospacing="1"/>
    </w:pPr>
  </w:style>
  <w:style w:type="paragraph" w:customStyle="1" w:styleId="grippie1">
    <w:name w:val="grippie1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pPr>
      <w:ind w:left="120" w:right="120"/>
    </w:pPr>
  </w:style>
  <w:style w:type="paragraph" w:customStyle="1" w:styleId="bar1">
    <w:name w:val="bar1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1">
    <w:name w:val="filled1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pPr>
      <w:spacing w:before="30" w:after="30"/>
      <w:ind w:left="30" w:right="30"/>
    </w:pPr>
  </w:style>
  <w:style w:type="paragraph" w:customStyle="1" w:styleId="message1">
    <w:name w:val="message1"/>
    <w:basedOn w:val="a"/>
    <w:pPr>
      <w:spacing w:before="100" w:beforeAutospacing="1" w:after="100" w:afterAutospacing="1"/>
    </w:pPr>
  </w:style>
  <w:style w:type="paragraph" w:customStyle="1" w:styleId="throbber2">
    <w:name w:val="throbber2"/>
    <w:basedOn w:val="a"/>
    <w:pPr>
      <w:ind w:left="30" w:right="30"/>
    </w:pPr>
  </w:style>
  <w:style w:type="paragraph" w:customStyle="1" w:styleId="fieldset-wrapper1">
    <w:name w:val="fieldset-wrapper1"/>
    <w:basedOn w:val="a"/>
    <w:pPr>
      <w:spacing w:before="375" w:after="100" w:afterAutospacing="1"/>
    </w:pPr>
  </w:style>
  <w:style w:type="paragraph" w:customStyle="1" w:styleId="js-hide1">
    <w:name w:val="js-hide1"/>
    <w:basedOn w:val="a"/>
    <w:pPr>
      <w:spacing w:before="100" w:beforeAutospacing="1" w:after="100" w:afterAutospacing="1"/>
    </w:pPr>
    <w:rPr>
      <w:vanish/>
    </w:rPr>
  </w:style>
  <w:style w:type="paragraph" w:customStyle="1" w:styleId="expanded1">
    <w:name w:val="expanded1"/>
    <w:basedOn w:val="a"/>
  </w:style>
  <w:style w:type="paragraph" w:customStyle="1" w:styleId="collapsed1">
    <w:name w:val="collapsed1"/>
    <w:basedOn w:val="a"/>
  </w:style>
  <w:style w:type="paragraph" w:customStyle="1" w:styleId="leaf1">
    <w:name w:val="leaf1"/>
    <w:basedOn w:val="a"/>
  </w:style>
  <w:style w:type="paragraph" w:customStyle="1" w:styleId="error1">
    <w:name w:val="error1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1">
    <w:name w:val="title1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1">
    <w:name w:val="form-item1"/>
    <w:basedOn w:val="a"/>
  </w:style>
  <w:style w:type="paragraph" w:customStyle="1" w:styleId="form-item2">
    <w:name w:val="form-item2"/>
    <w:basedOn w:val="a"/>
  </w:style>
  <w:style w:type="paragraph" w:customStyle="1" w:styleId="description1">
    <w:name w:val="description1"/>
    <w:basedOn w:val="a"/>
    <w:pPr>
      <w:spacing w:before="100" w:beforeAutospacing="1" w:after="100" w:afterAutospacing="1"/>
    </w:pPr>
  </w:style>
  <w:style w:type="paragraph" w:customStyle="1" w:styleId="form-item3">
    <w:name w:val="form-item3"/>
    <w:basedOn w:val="a"/>
    <w:pPr>
      <w:spacing w:before="96" w:after="96"/>
    </w:pPr>
  </w:style>
  <w:style w:type="paragraph" w:customStyle="1" w:styleId="form-item4">
    <w:name w:val="form-item4"/>
    <w:basedOn w:val="a"/>
    <w:pPr>
      <w:spacing w:before="96" w:after="96"/>
    </w:pPr>
  </w:style>
  <w:style w:type="paragraph" w:customStyle="1" w:styleId="description2">
    <w:name w:val="description2"/>
    <w:basedOn w:val="a"/>
    <w:pPr>
      <w:spacing w:before="100" w:beforeAutospacing="1" w:after="100" w:afterAutospacing="1"/>
      <w:ind w:left="30"/>
    </w:pPr>
  </w:style>
  <w:style w:type="paragraph" w:customStyle="1" w:styleId="description3">
    <w:name w:val="description3"/>
    <w:basedOn w:val="a"/>
    <w:pPr>
      <w:spacing w:before="100" w:beforeAutospacing="1" w:after="100" w:afterAutospacing="1"/>
      <w:ind w:left="30"/>
    </w:pPr>
  </w:style>
  <w:style w:type="paragraph" w:customStyle="1" w:styleId="pager1">
    <w:name w:val="pager1"/>
    <w:basedOn w:val="a"/>
    <w:pPr>
      <w:spacing w:before="150" w:after="150"/>
      <w:ind w:left="150" w:right="150"/>
      <w:jc w:val="center"/>
    </w:pPr>
  </w:style>
  <w:style w:type="paragraph" w:customStyle="1" w:styleId="selected1">
    <w:name w:val="selected1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1">
    <w:name w:val="summary1"/>
    <w:basedOn w:val="a0"/>
    <w:rPr>
      <w:color w:val="999999"/>
      <w:sz w:val="22"/>
      <w:szCs w:val="22"/>
    </w:rPr>
  </w:style>
  <w:style w:type="paragraph" w:customStyle="1" w:styleId="field-label1">
    <w:name w:val="field-label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1">
    <w:name w:val="field-multiple-table1"/>
    <w:basedOn w:val="a"/>
  </w:style>
  <w:style w:type="paragraph" w:customStyle="1" w:styleId="field-add-more-submit1">
    <w:name w:val="field-add-more-submit1"/>
    <w:basedOn w:val="a"/>
    <w:pPr>
      <w:spacing w:before="120"/>
    </w:pPr>
  </w:style>
  <w:style w:type="paragraph" w:customStyle="1" w:styleId="node1">
    <w:name w:val="node1"/>
    <w:basedOn w:val="a"/>
    <w:pPr>
      <w:shd w:val="clear" w:color="auto" w:fill="FFFFEA"/>
      <w:spacing w:before="300" w:after="300"/>
    </w:pPr>
  </w:style>
  <w:style w:type="paragraph" w:customStyle="1" w:styleId="title2">
    <w:name w:val="title2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1">
    <w:name w:val="search-snippet-info1"/>
    <w:basedOn w:val="a"/>
    <w:pPr>
      <w:spacing w:after="100" w:afterAutospacing="1"/>
    </w:pPr>
  </w:style>
  <w:style w:type="paragraph" w:customStyle="1" w:styleId="search-info1">
    <w:name w:val="search-info1"/>
    <w:basedOn w:val="a"/>
    <w:pPr>
      <w:spacing w:after="100" w:afterAutospacing="1"/>
    </w:pPr>
    <w:rPr>
      <w:sz w:val="20"/>
      <w:szCs w:val="20"/>
    </w:rPr>
  </w:style>
  <w:style w:type="paragraph" w:customStyle="1" w:styleId="criterion1">
    <w:name w:val="criterion1"/>
    <w:basedOn w:val="a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pPr>
      <w:spacing w:before="100" w:beforeAutospacing="1" w:after="100" w:afterAutospacing="1"/>
    </w:pPr>
  </w:style>
  <w:style w:type="paragraph" w:customStyle="1" w:styleId="form-item5">
    <w:name w:val="form-item5"/>
    <w:basedOn w:val="a"/>
    <w:pPr>
      <w:spacing w:before="30" w:after="240"/>
    </w:pPr>
  </w:style>
  <w:style w:type="paragraph" w:customStyle="1" w:styleId="form-item6">
    <w:name w:val="form-item6"/>
    <w:basedOn w:val="a"/>
    <w:pPr>
      <w:spacing w:before="30" w:after="240"/>
    </w:pPr>
  </w:style>
  <w:style w:type="paragraph" w:customStyle="1" w:styleId="form-item7">
    <w:name w:val="form-item7"/>
    <w:basedOn w:val="a"/>
    <w:pPr>
      <w:spacing w:before="30" w:after="240"/>
    </w:pPr>
  </w:style>
  <w:style w:type="paragraph" w:customStyle="1" w:styleId="date-padding1">
    <w:name w:val="date-padding1"/>
    <w:basedOn w:val="a"/>
    <w:pPr>
      <w:spacing w:before="100" w:beforeAutospacing="1" w:after="100" w:afterAutospacing="1"/>
    </w:pPr>
  </w:style>
  <w:style w:type="paragraph" w:customStyle="1" w:styleId="form-type-date-select1">
    <w:name w:val="form-type-date-select1"/>
    <w:basedOn w:val="a"/>
    <w:pPr>
      <w:spacing w:before="100" w:beforeAutospacing="1" w:after="100" w:afterAutospacing="1"/>
    </w:pPr>
  </w:style>
  <w:style w:type="paragraph" w:customStyle="1" w:styleId="form-item8">
    <w:name w:val="form-item8"/>
    <w:basedOn w:val="a"/>
    <w:pPr>
      <w:spacing w:before="30"/>
    </w:pPr>
  </w:style>
  <w:style w:type="paragraph" w:customStyle="1" w:styleId="form-item9">
    <w:name w:val="form-item9"/>
    <w:basedOn w:val="a"/>
    <w:pPr>
      <w:spacing w:before="30" w:after="30"/>
    </w:pPr>
  </w:style>
  <w:style w:type="paragraph" w:customStyle="1" w:styleId="form-item10">
    <w:name w:val="form-item10"/>
    <w:basedOn w:val="a"/>
    <w:pPr>
      <w:spacing w:before="30" w:after="240"/>
      <w:ind w:right="240"/>
    </w:pPr>
  </w:style>
  <w:style w:type="paragraph" w:customStyle="1" w:styleId="line-item-table1">
    <w:name w:val="line-item-table1"/>
    <w:basedOn w:val="a"/>
    <w:pPr>
      <w:spacing w:before="100" w:beforeAutospacing="1" w:after="100" w:afterAutospacing="1"/>
    </w:pPr>
  </w:style>
  <w:style w:type="paragraph" w:customStyle="1" w:styleId="form-remove1">
    <w:name w:val="form-remove1"/>
    <w:basedOn w:val="a"/>
    <w:pPr>
      <w:spacing w:before="60" w:after="100" w:afterAutospacing="1"/>
    </w:pPr>
  </w:style>
  <w:style w:type="paragraph" w:customStyle="1" w:styleId="date1">
    <w:name w:val="date1"/>
    <w:basedOn w:val="a"/>
    <w:pPr>
      <w:spacing w:before="100" w:beforeAutospacing="1" w:after="100" w:afterAutospacing="1"/>
      <w:jc w:val="center"/>
    </w:pPr>
  </w:style>
  <w:style w:type="paragraph" w:customStyle="1" w:styleId="user1">
    <w:name w:val="user1"/>
    <w:basedOn w:val="a"/>
    <w:pPr>
      <w:spacing w:before="100" w:beforeAutospacing="1" w:after="100" w:afterAutospacing="1"/>
      <w:jc w:val="center"/>
    </w:pPr>
  </w:style>
  <w:style w:type="paragraph" w:customStyle="1" w:styleId="notified1">
    <w:name w:val="notified1"/>
    <w:basedOn w:val="a"/>
    <w:pPr>
      <w:spacing w:before="100" w:beforeAutospacing="1" w:after="100" w:afterAutospacing="1"/>
      <w:jc w:val="center"/>
    </w:pPr>
  </w:style>
  <w:style w:type="paragraph" w:customStyle="1" w:styleId="status1">
    <w:name w:val="status1"/>
    <w:basedOn w:val="a"/>
    <w:pPr>
      <w:spacing w:before="100" w:beforeAutospacing="1" w:after="100" w:afterAutospacing="1"/>
      <w:jc w:val="center"/>
    </w:pPr>
  </w:style>
  <w:style w:type="paragraph" w:customStyle="1" w:styleId="message2">
    <w:name w:val="message2"/>
    <w:basedOn w:val="a"/>
    <w:pPr>
      <w:spacing w:before="100" w:beforeAutospacing="1" w:after="100" w:afterAutospacing="1"/>
    </w:pPr>
  </w:style>
  <w:style w:type="paragraph" w:customStyle="1" w:styleId="oet-label1">
    <w:name w:val="oet-label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11">
    <w:name w:val="form-item11"/>
    <w:basedOn w:val="a"/>
    <w:pPr>
      <w:spacing w:before="30" w:after="240"/>
    </w:pPr>
  </w:style>
  <w:style w:type="paragraph" w:customStyle="1" w:styleId="li-title1">
    <w:name w:val="li-title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1">
    <w:name w:val="li-amount1"/>
    <w:basedOn w:val="a"/>
    <w:pPr>
      <w:spacing w:before="100" w:beforeAutospacing="1" w:after="100" w:afterAutospacing="1"/>
      <w:jc w:val="right"/>
    </w:pPr>
  </w:style>
  <w:style w:type="paragraph" w:customStyle="1" w:styleId="form-item12">
    <w:name w:val="form-item12"/>
    <w:basedOn w:val="a"/>
    <w:pPr>
      <w:spacing w:before="30" w:after="240"/>
    </w:pPr>
  </w:style>
  <w:style w:type="paragraph" w:customStyle="1" w:styleId="product-description1">
    <w:name w:val="product-description1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1">
    <w:name w:val="form-submit1"/>
    <w:basedOn w:val="a"/>
  </w:style>
  <w:style w:type="paragraph" w:customStyle="1" w:styleId="form-type-checkbox1">
    <w:name w:val="form-type-checkbox1"/>
    <w:basedOn w:val="a"/>
    <w:pPr>
      <w:spacing w:before="100" w:beforeAutospacing="1" w:after="100" w:afterAutospacing="1"/>
    </w:pPr>
  </w:style>
  <w:style w:type="paragraph" w:customStyle="1" w:styleId="form-submit2">
    <w:name w:val="form-submit2"/>
    <w:basedOn w:val="a"/>
  </w:style>
  <w:style w:type="paragraph" w:customStyle="1" w:styleId="form-item13">
    <w:name w:val="form-item13"/>
    <w:basedOn w:val="a"/>
  </w:style>
  <w:style w:type="paragraph" w:customStyle="1" w:styleId="form-item14">
    <w:name w:val="form-item14"/>
    <w:basedOn w:val="a"/>
    <w:pPr>
      <w:spacing w:before="30" w:after="240"/>
    </w:pPr>
  </w:style>
  <w:style w:type="paragraph" w:customStyle="1" w:styleId="form-item15">
    <w:name w:val="form-item15"/>
    <w:basedOn w:val="a"/>
    <w:pPr>
      <w:spacing w:before="30" w:after="240"/>
      <w:ind w:right="240"/>
    </w:pPr>
  </w:style>
  <w:style w:type="paragraph" w:customStyle="1" w:styleId="form-item16">
    <w:name w:val="form-item16"/>
    <w:basedOn w:val="a"/>
    <w:pPr>
      <w:spacing w:before="30" w:after="30"/>
    </w:pPr>
  </w:style>
  <w:style w:type="character" w:customStyle="1" w:styleId="icon1">
    <w:name w:val="icon1"/>
    <w:basedOn w:val="a0"/>
    <w:rPr>
      <w:shd w:val="clear" w:color="auto" w:fill="auto"/>
    </w:rPr>
  </w:style>
  <w:style w:type="character" w:customStyle="1" w:styleId="icon2">
    <w:name w:val="icon2"/>
    <w:basedOn w:val="a0"/>
    <w:rPr>
      <w:shd w:val="clear" w:color="auto" w:fill="auto"/>
    </w:rPr>
  </w:style>
  <w:style w:type="character" w:customStyle="1" w:styleId="icon3">
    <w:name w:val="icon3"/>
    <w:basedOn w:val="a0"/>
    <w:rPr>
      <w:shd w:val="clear" w:color="auto" w:fill="auto"/>
    </w:rPr>
  </w:style>
  <w:style w:type="character" w:customStyle="1" w:styleId="icon4">
    <w:name w:val="icon4"/>
    <w:basedOn w:val="a0"/>
    <w:rPr>
      <w:shd w:val="clear" w:color="auto" w:fill="auto"/>
    </w:rPr>
  </w:style>
  <w:style w:type="character" w:customStyle="1" w:styleId="icon5">
    <w:name w:val="icon5"/>
    <w:basedOn w:val="a0"/>
    <w:rPr>
      <w:shd w:val="clear" w:color="auto" w:fill="auto"/>
    </w:rPr>
  </w:style>
  <w:style w:type="paragraph" w:customStyle="1" w:styleId="form-item17">
    <w:name w:val="form-item17"/>
    <w:basedOn w:val="a"/>
  </w:style>
  <w:style w:type="paragraph" w:customStyle="1" w:styleId="form-item18">
    <w:name w:val="form-item18"/>
    <w:basedOn w:val="a"/>
  </w:style>
  <w:style w:type="paragraph" w:customStyle="1" w:styleId="form-item-name1">
    <w:name w:val="form-item-name1"/>
    <w:basedOn w:val="a"/>
    <w:pPr>
      <w:spacing w:before="100" w:beforeAutospacing="1" w:after="100" w:afterAutospacing="1"/>
      <w:ind w:right="240"/>
    </w:pPr>
  </w:style>
  <w:style w:type="paragraph" w:customStyle="1" w:styleId="user-picture1">
    <w:name w:val="user-picture1"/>
    <w:basedOn w:val="a"/>
    <w:pPr>
      <w:spacing w:after="240"/>
      <w:ind w:right="240"/>
    </w:pPr>
  </w:style>
  <w:style w:type="paragraph" w:customStyle="1" w:styleId="views-exposed-widget1">
    <w:name w:val="views-exposed-widget1"/>
    <w:basedOn w:val="a"/>
    <w:pPr>
      <w:spacing w:before="100" w:beforeAutospacing="1" w:after="100" w:afterAutospacing="1"/>
    </w:pPr>
  </w:style>
  <w:style w:type="paragraph" w:customStyle="1" w:styleId="form-submit3">
    <w:name w:val="form-submit3"/>
    <w:basedOn w:val="a"/>
    <w:pPr>
      <w:spacing w:before="384"/>
      <w:ind w:left="75" w:right="75"/>
    </w:pPr>
  </w:style>
  <w:style w:type="paragraph" w:customStyle="1" w:styleId="form-item19">
    <w:name w:val="form-item19"/>
    <w:basedOn w:val="a"/>
  </w:style>
  <w:style w:type="paragraph" w:customStyle="1" w:styleId="form-submit4">
    <w:name w:val="form-submit4"/>
    <w:basedOn w:val="a"/>
    <w:pPr>
      <w:ind w:left="75" w:right="75"/>
    </w:pPr>
  </w:style>
  <w:style w:type="paragraph" w:customStyle="1" w:styleId="nav-toggle1">
    <w:name w:val="nav-toggle1"/>
    <w:basedOn w:val="a"/>
    <w:pPr>
      <w:spacing w:before="100" w:beforeAutospacing="1" w:after="100" w:afterAutospacing="1"/>
    </w:pPr>
    <w:rPr>
      <w:vanish/>
    </w:rPr>
  </w:style>
  <w:style w:type="paragraph" w:customStyle="1" w:styleId="expanded2">
    <w:name w:val="expanded2"/>
    <w:basedOn w:val="a"/>
    <w:rPr>
      <w:sz w:val="27"/>
      <w:szCs w:val="27"/>
    </w:rPr>
  </w:style>
  <w:style w:type="paragraph" w:customStyle="1" w:styleId="collapsed2">
    <w:name w:val="collapsed2"/>
    <w:basedOn w:val="a"/>
    <w:rPr>
      <w:sz w:val="27"/>
      <w:szCs w:val="27"/>
    </w:rPr>
  </w:style>
  <w:style w:type="paragraph" w:customStyle="1" w:styleId="leaf2">
    <w:name w:val="leaf2"/>
    <w:basedOn w:val="a"/>
    <w:rPr>
      <w:sz w:val="27"/>
      <w:szCs w:val="27"/>
    </w:rPr>
  </w:style>
  <w:style w:type="paragraph" w:customStyle="1" w:styleId="nivo-controlnav1">
    <w:name w:val="nivo-controlnav1"/>
    <w:basedOn w:val="a"/>
    <w:pPr>
      <w:spacing w:before="100" w:beforeAutospacing="1" w:after="100" w:afterAutospacing="1"/>
    </w:pPr>
  </w:style>
  <w:style w:type="paragraph" w:customStyle="1" w:styleId="post1">
    <w:name w:val="post1"/>
    <w:basedOn w:val="a"/>
  </w:style>
  <w:style w:type="paragraph" w:customStyle="1" w:styleId="slide-image1">
    <w:name w:val="slide-image1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1">
    <w:name w:val="entry-header1"/>
    <w:basedOn w:val="a"/>
    <w:pPr>
      <w:spacing w:before="100" w:beforeAutospacing="1" w:after="100" w:afterAutospacing="1"/>
      <w:ind w:left="595"/>
    </w:pPr>
  </w:style>
  <w:style w:type="paragraph" w:customStyle="1" w:styleId="entry-summary1">
    <w:name w:val="entry-summary1"/>
    <w:basedOn w:val="a"/>
    <w:pPr>
      <w:spacing w:before="100" w:beforeAutospacing="1" w:after="100" w:afterAutospacing="1"/>
      <w:ind w:left="595"/>
    </w:pPr>
  </w:style>
  <w:style w:type="paragraph" w:customStyle="1" w:styleId="entry-title1">
    <w:name w:val="entry-title1"/>
    <w:basedOn w:val="a"/>
    <w:pPr>
      <w:spacing w:before="100" w:beforeAutospacing="1" w:after="225"/>
    </w:pPr>
  </w:style>
  <w:style w:type="paragraph" w:customStyle="1" w:styleId="content-sidebar-wrap1">
    <w:name w:val="content-sidebar-wrap1"/>
    <w:basedOn w:val="a"/>
    <w:pPr>
      <w:spacing w:before="100" w:beforeAutospacing="1" w:after="100" w:afterAutospacing="1"/>
    </w:pPr>
  </w:style>
  <w:style w:type="paragraph" w:customStyle="1" w:styleId="content-sidebar-wrap2">
    <w:name w:val="content-sidebar-wrap2"/>
    <w:basedOn w:val="a"/>
    <w:pPr>
      <w:spacing w:before="100" w:beforeAutospacing="1" w:after="100" w:afterAutospacing="1"/>
    </w:pPr>
  </w:style>
  <w:style w:type="paragraph" w:customStyle="1" w:styleId="content-sidebar-wrap3">
    <w:name w:val="content-sidebar-wrap3"/>
    <w:basedOn w:val="a"/>
    <w:pPr>
      <w:spacing w:before="100" w:beforeAutospacing="1" w:after="100" w:afterAutospacing="1"/>
    </w:pPr>
  </w:style>
  <w:style w:type="paragraph" w:customStyle="1" w:styleId="title3">
    <w:name w:val="title3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1">
    <w:name w:val="choices1"/>
    <w:basedOn w:val="a"/>
  </w:style>
  <w:style w:type="paragraph" w:customStyle="1" w:styleId="field-item1">
    <w:name w:val="field-item1"/>
    <w:basedOn w:val="a"/>
    <w:pPr>
      <w:ind w:right="240"/>
    </w:pPr>
  </w:style>
  <w:style w:type="paragraph" w:customStyle="1" w:styleId="fieldset-wrapper2">
    <w:name w:val="fieldset-wrapper2"/>
    <w:basedOn w:val="a"/>
    <w:pPr>
      <w:spacing w:after="100" w:afterAutospacing="1"/>
    </w:pPr>
  </w:style>
  <w:style w:type="paragraph" w:customStyle="1" w:styleId="form-item20">
    <w:name w:val="form-item20"/>
    <w:basedOn w:val="a"/>
    <w:pPr>
      <w:spacing w:before="30" w:after="240"/>
    </w:pPr>
  </w:style>
  <w:style w:type="paragraph" w:customStyle="1" w:styleId="block1">
    <w:name w:val="block1"/>
    <w:basedOn w:val="a"/>
  </w:style>
  <w:style w:type="paragraph" w:customStyle="1" w:styleId="column1">
    <w:name w:val="column1"/>
    <w:basedOn w:val="a"/>
    <w:pPr>
      <w:spacing w:before="1" w:after="1"/>
    </w:pPr>
  </w:style>
  <w:style w:type="paragraph" w:customStyle="1" w:styleId="column-title1">
    <w:name w:val="column-title1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2">
    <w:name w:val="column2"/>
    <w:basedOn w:val="a"/>
    <w:pPr>
      <w:spacing w:after="1"/>
      <w:ind w:left="357"/>
    </w:pPr>
    <w:rPr>
      <w:color w:val="4E4B4B"/>
    </w:rPr>
  </w:style>
  <w:style w:type="paragraph" w:customStyle="1" w:styleId="column-title2">
    <w:name w:val="column-title2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1">
    <w:name w:val="text-center1"/>
    <w:basedOn w:val="a"/>
    <w:pPr>
      <w:spacing w:before="100" w:beforeAutospacing="1" w:after="100" w:afterAutospacing="1"/>
      <w:jc w:val="center"/>
    </w:pPr>
  </w:style>
  <w:style w:type="paragraph" w:customStyle="1" w:styleId="text-right1">
    <w:name w:val="text-right1"/>
    <w:basedOn w:val="a"/>
    <w:pPr>
      <w:spacing w:before="100" w:beforeAutospacing="1" w:after="100" w:afterAutospacing="1"/>
      <w:jc w:val="right"/>
    </w:pPr>
  </w:style>
  <w:style w:type="paragraph" w:customStyle="1" w:styleId="field-name-field-image1">
    <w:name w:val="field-name-field-image1"/>
    <w:basedOn w:val="a"/>
    <w:pPr>
      <w:spacing w:before="100" w:beforeAutospacing="1" w:after="100" w:afterAutospacing="1"/>
    </w:pPr>
  </w:style>
  <w:style w:type="paragraph" w:customStyle="1" w:styleId="field-name-field-image2">
    <w:name w:val="field-name-field-image2"/>
    <w:basedOn w:val="a"/>
    <w:pPr>
      <w:spacing w:before="100" w:beforeAutospacing="1" w:after="100" w:afterAutospacing="1"/>
    </w:pPr>
  </w:style>
  <w:style w:type="paragraph" w:customStyle="1" w:styleId="title-package1">
    <w:name w:val="title-package1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1">
    <w:name w:val="content1"/>
    <w:basedOn w:val="a"/>
    <w:pPr>
      <w:spacing w:after="100" w:afterAutospacing="1"/>
    </w:pPr>
  </w:style>
  <w:style w:type="paragraph" w:customStyle="1" w:styleId="form-text1">
    <w:name w:val="form-text1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5">
    <w:name w:val="form-submit5"/>
    <w:basedOn w:val="a"/>
    <w:pPr>
      <w:spacing w:before="75" w:after="75"/>
      <w:ind w:left="75" w:right="75" w:hanging="18913"/>
    </w:pPr>
  </w:style>
  <w:style w:type="paragraph" w:customStyle="1" w:styleId="form-actions1">
    <w:name w:val="form-actions1"/>
    <w:basedOn w:val="a"/>
    <w:pPr>
      <w:spacing w:before="240" w:after="240"/>
    </w:pPr>
  </w:style>
  <w:style w:type="paragraph" w:customStyle="1" w:styleId="text-download1">
    <w:name w:val="text-download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1">
    <w:name w:val="views-field-changed1"/>
    <w:basedOn w:val="a"/>
    <w:pPr>
      <w:spacing w:before="100" w:beforeAutospacing="1" w:after="100" w:afterAutospacing="1"/>
    </w:pPr>
  </w:style>
  <w:style w:type="paragraph" w:customStyle="1" w:styleId="field-name-uc-product-image1">
    <w:name w:val="field-name-uc-product-image1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1">
    <w:name w:val="field-name-body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2">
    <w:name w:val="form-actions2"/>
    <w:basedOn w:val="a"/>
    <w:pPr>
      <w:spacing w:after="240"/>
    </w:pPr>
  </w:style>
  <w:style w:type="paragraph" w:customStyle="1" w:styleId="views-row1">
    <w:name w:val="views-row1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2">
    <w:name w:val="views-row2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1">
    <w:name w:val="views-field-field-cou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2">
    <w:name w:val="views-field-field-cou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1">
    <w:name w:val="views-field-uc-product-imag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2">
    <w:name w:val="views-field-uc-product-imag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1">
    <w:name w:val="views-field-view-nod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2">
    <w:name w:val="views-field-view-nod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1">
    <w:name w:val="views-field-sell-price1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2">
    <w:name w:val="views-field-sell-price2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3">
    <w:name w:val="form-actions3"/>
    <w:basedOn w:val="a"/>
  </w:style>
  <w:style w:type="paragraph" w:customStyle="1" w:styleId="form-actions4">
    <w:name w:val="form-actions4"/>
    <w:basedOn w:val="a"/>
  </w:style>
  <w:style w:type="paragraph" w:customStyle="1" w:styleId="form-item-panes-payment-payment-method1">
    <w:name w:val="form-item-panes-payment-payment-method1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1">
    <w:name w:val="views-field-buyitnowbutton1"/>
    <w:basedOn w:val="a"/>
    <w:pPr>
      <w:spacing w:before="100" w:beforeAutospacing="1" w:after="100" w:afterAutospacing="1"/>
    </w:pPr>
  </w:style>
  <w:style w:type="paragraph" w:customStyle="1" w:styleId="views-row3">
    <w:name w:val="views-row3"/>
    <w:basedOn w:val="a"/>
    <w:pPr>
      <w:spacing w:before="100" w:beforeAutospacing="1" w:after="100" w:afterAutospacing="1"/>
    </w:pPr>
  </w:style>
  <w:style w:type="paragraph" w:customStyle="1" w:styleId="form-actions5">
    <w:name w:val="form-actions5"/>
    <w:basedOn w:val="a"/>
  </w:style>
  <w:style w:type="paragraph" w:customStyle="1" w:styleId="views-field-field-package1">
    <w:name w:val="views-field-field-package1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3">
    <w:name w:val="views-field-sell-price3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2">
    <w:name w:val="views-field-buyitnowbutton2"/>
    <w:basedOn w:val="a"/>
    <w:pPr>
      <w:spacing w:before="100" w:beforeAutospacing="1" w:after="100" w:afterAutospacing="1"/>
    </w:pPr>
  </w:style>
  <w:style w:type="paragraph" w:customStyle="1" w:styleId="form-actions6">
    <w:name w:val="form-actions6"/>
    <w:basedOn w:val="a"/>
    <w:pPr>
      <w:spacing w:after="240"/>
    </w:pPr>
  </w:style>
  <w:style w:type="paragraph" w:customStyle="1" w:styleId="cart-block-items1">
    <w:name w:val="cart-block-items1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customStyle="1" w:styleId="grippie2">
    <w:name w:val="grippie2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2">
    <w:name w:val="handle2"/>
    <w:basedOn w:val="a"/>
    <w:pPr>
      <w:ind w:left="120" w:right="120"/>
    </w:pPr>
  </w:style>
  <w:style w:type="paragraph" w:customStyle="1" w:styleId="bar2">
    <w:name w:val="bar2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2">
    <w:name w:val="filled2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3">
    <w:name w:val="throbber3"/>
    <w:basedOn w:val="a"/>
    <w:pPr>
      <w:spacing w:before="30" w:after="30"/>
      <w:ind w:left="30" w:right="30"/>
    </w:pPr>
  </w:style>
  <w:style w:type="paragraph" w:customStyle="1" w:styleId="message3">
    <w:name w:val="message3"/>
    <w:basedOn w:val="a"/>
    <w:pPr>
      <w:spacing w:before="100" w:beforeAutospacing="1" w:after="100" w:afterAutospacing="1"/>
    </w:pPr>
  </w:style>
  <w:style w:type="paragraph" w:customStyle="1" w:styleId="throbber4">
    <w:name w:val="throbber4"/>
    <w:basedOn w:val="a"/>
    <w:pPr>
      <w:ind w:left="30" w:right="30"/>
    </w:pPr>
  </w:style>
  <w:style w:type="paragraph" w:customStyle="1" w:styleId="fieldset-wrapper3">
    <w:name w:val="fieldset-wrapper3"/>
    <w:basedOn w:val="a"/>
    <w:pPr>
      <w:spacing w:before="375" w:after="100" w:afterAutospacing="1"/>
    </w:pPr>
  </w:style>
  <w:style w:type="paragraph" w:customStyle="1" w:styleId="js-hide2">
    <w:name w:val="js-hide2"/>
    <w:basedOn w:val="a"/>
    <w:pPr>
      <w:spacing w:before="100" w:beforeAutospacing="1" w:after="100" w:afterAutospacing="1"/>
    </w:pPr>
    <w:rPr>
      <w:vanish/>
    </w:rPr>
  </w:style>
  <w:style w:type="paragraph" w:customStyle="1" w:styleId="expanded3">
    <w:name w:val="expanded3"/>
    <w:basedOn w:val="a"/>
  </w:style>
  <w:style w:type="paragraph" w:customStyle="1" w:styleId="collapsed3">
    <w:name w:val="collapsed3"/>
    <w:basedOn w:val="a"/>
  </w:style>
  <w:style w:type="paragraph" w:customStyle="1" w:styleId="leaf3">
    <w:name w:val="leaf3"/>
    <w:basedOn w:val="a"/>
  </w:style>
  <w:style w:type="paragraph" w:customStyle="1" w:styleId="error2">
    <w:name w:val="error2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4">
    <w:name w:val="title4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21">
    <w:name w:val="form-item21"/>
    <w:basedOn w:val="a"/>
  </w:style>
  <w:style w:type="paragraph" w:customStyle="1" w:styleId="form-item22">
    <w:name w:val="form-item22"/>
    <w:basedOn w:val="a"/>
  </w:style>
  <w:style w:type="paragraph" w:customStyle="1" w:styleId="description4">
    <w:name w:val="description4"/>
    <w:basedOn w:val="a"/>
    <w:pPr>
      <w:spacing w:before="100" w:beforeAutospacing="1" w:after="100" w:afterAutospacing="1"/>
    </w:pPr>
  </w:style>
  <w:style w:type="paragraph" w:customStyle="1" w:styleId="form-item23">
    <w:name w:val="form-item23"/>
    <w:basedOn w:val="a"/>
    <w:pPr>
      <w:spacing w:before="96" w:after="96"/>
    </w:pPr>
  </w:style>
  <w:style w:type="paragraph" w:customStyle="1" w:styleId="form-item24">
    <w:name w:val="form-item24"/>
    <w:basedOn w:val="a"/>
    <w:pPr>
      <w:spacing w:before="96" w:after="96"/>
    </w:pPr>
  </w:style>
  <w:style w:type="paragraph" w:customStyle="1" w:styleId="description5">
    <w:name w:val="description5"/>
    <w:basedOn w:val="a"/>
    <w:pPr>
      <w:spacing w:before="100" w:beforeAutospacing="1" w:after="100" w:afterAutospacing="1"/>
      <w:ind w:left="30"/>
    </w:pPr>
  </w:style>
  <w:style w:type="paragraph" w:customStyle="1" w:styleId="description6">
    <w:name w:val="description6"/>
    <w:basedOn w:val="a"/>
    <w:pPr>
      <w:spacing w:before="100" w:beforeAutospacing="1" w:after="100" w:afterAutospacing="1"/>
      <w:ind w:left="30"/>
    </w:pPr>
  </w:style>
  <w:style w:type="paragraph" w:customStyle="1" w:styleId="pager2">
    <w:name w:val="pager2"/>
    <w:basedOn w:val="a"/>
    <w:pPr>
      <w:spacing w:before="150" w:after="150"/>
      <w:ind w:left="150" w:right="150"/>
      <w:jc w:val="center"/>
    </w:pPr>
  </w:style>
  <w:style w:type="paragraph" w:customStyle="1" w:styleId="selected2">
    <w:name w:val="selected2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2">
    <w:name w:val="summary2"/>
    <w:basedOn w:val="a0"/>
    <w:rPr>
      <w:color w:val="999999"/>
      <w:sz w:val="22"/>
      <w:szCs w:val="22"/>
    </w:rPr>
  </w:style>
  <w:style w:type="paragraph" w:customStyle="1" w:styleId="field-label2">
    <w:name w:val="field-label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2">
    <w:name w:val="field-multiple-table2"/>
    <w:basedOn w:val="a"/>
  </w:style>
  <w:style w:type="paragraph" w:customStyle="1" w:styleId="field-add-more-submit2">
    <w:name w:val="field-add-more-submit2"/>
    <w:basedOn w:val="a"/>
    <w:pPr>
      <w:spacing w:before="120"/>
    </w:pPr>
  </w:style>
  <w:style w:type="paragraph" w:customStyle="1" w:styleId="node2">
    <w:name w:val="node2"/>
    <w:basedOn w:val="a"/>
    <w:pPr>
      <w:shd w:val="clear" w:color="auto" w:fill="FFFFEA"/>
      <w:spacing w:before="300" w:after="300"/>
    </w:pPr>
  </w:style>
  <w:style w:type="paragraph" w:customStyle="1" w:styleId="title5">
    <w:name w:val="title5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2">
    <w:name w:val="search-snippet-info2"/>
    <w:basedOn w:val="a"/>
    <w:pPr>
      <w:spacing w:after="100" w:afterAutospacing="1"/>
    </w:pPr>
  </w:style>
  <w:style w:type="paragraph" w:customStyle="1" w:styleId="search-info2">
    <w:name w:val="search-info2"/>
    <w:basedOn w:val="a"/>
    <w:pPr>
      <w:spacing w:after="100" w:afterAutospacing="1"/>
    </w:pPr>
    <w:rPr>
      <w:sz w:val="20"/>
      <w:szCs w:val="20"/>
    </w:rPr>
  </w:style>
  <w:style w:type="paragraph" w:customStyle="1" w:styleId="criterion2">
    <w:name w:val="criterion2"/>
    <w:basedOn w:val="a"/>
    <w:pPr>
      <w:spacing w:before="100" w:beforeAutospacing="1" w:after="100" w:afterAutospacing="1"/>
      <w:ind w:right="480"/>
    </w:pPr>
  </w:style>
  <w:style w:type="paragraph" w:customStyle="1" w:styleId="action2">
    <w:name w:val="action2"/>
    <w:basedOn w:val="a"/>
    <w:pPr>
      <w:spacing w:before="100" w:beforeAutospacing="1" w:after="100" w:afterAutospacing="1"/>
    </w:pPr>
  </w:style>
  <w:style w:type="paragraph" w:customStyle="1" w:styleId="form-item25">
    <w:name w:val="form-item25"/>
    <w:basedOn w:val="a"/>
    <w:pPr>
      <w:spacing w:before="30" w:after="240"/>
    </w:pPr>
  </w:style>
  <w:style w:type="paragraph" w:customStyle="1" w:styleId="form-item26">
    <w:name w:val="form-item26"/>
    <w:basedOn w:val="a"/>
    <w:pPr>
      <w:spacing w:before="30" w:after="240"/>
    </w:pPr>
  </w:style>
  <w:style w:type="paragraph" w:customStyle="1" w:styleId="form-item27">
    <w:name w:val="form-item27"/>
    <w:basedOn w:val="a"/>
    <w:pPr>
      <w:spacing w:before="30" w:after="240"/>
    </w:pPr>
  </w:style>
  <w:style w:type="paragraph" w:customStyle="1" w:styleId="date-padding2">
    <w:name w:val="date-padding2"/>
    <w:basedOn w:val="a"/>
    <w:pPr>
      <w:spacing w:before="100" w:beforeAutospacing="1" w:after="100" w:afterAutospacing="1"/>
    </w:pPr>
  </w:style>
  <w:style w:type="paragraph" w:customStyle="1" w:styleId="form-type-date-select2">
    <w:name w:val="form-type-date-select2"/>
    <w:basedOn w:val="a"/>
    <w:pPr>
      <w:spacing w:before="100" w:beforeAutospacing="1" w:after="100" w:afterAutospacing="1"/>
    </w:pPr>
  </w:style>
  <w:style w:type="paragraph" w:customStyle="1" w:styleId="form-item28">
    <w:name w:val="form-item28"/>
    <w:basedOn w:val="a"/>
    <w:pPr>
      <w:spacing w:before="30"/>
    </w:pPr>
  </w:style>
  <w:style w:type="paragraph" w:customStyle="1" w:styleId="form-item29">
    <w:name w:val="form-item29"/>
    <w:basedOn w:val="a"/>
    <w:pPr>
      <w:spacing w:before="30" w:after="30"/>
    </w:pPr>
  </w:style>
  <w:style w:type="paragraph" w:customStyle="1" w:styleId="form-item30">
    <w:name w:val="form-item30"/>
    <w:basedOn w:val="a"/>
    <w:pPr>
      <w:spacing w:before="30" w:after="240"/>
      <w:ind w:right="240"/>
    </w:pPr>
  </w:style>
  <w:style w:type="paragraph" w:customStyle="1" w:styleId="line-item-table2">
    <w:name w:val="line-item-table2"/>
    <w:basedOn w:val="a"/>
    <w:pPr>
      <w:spacing w:before="100" w:beforeAutospacing="1" w:after="100" w:afterAutospacing="1"/>
    </w:pPr>
  </w:style>
  <w:style w:type="paragraph" w:customStyle="1" w:styleId="form-remove2">
    <w:name w:val="form-remove2"/>
    <w:basedOn w:val="a"/>
    <w:pPr>
      <w:spacing w:before="60" w:after="100" w:afterAutospacing="1"/>
    </w:pPr>
  </w:style>
  <w:style w:type="paragraph" w:customStyle="1" w:styleId="date2">
    <w:name w:val="date2"/>
    <w:basedOn w:val="a"/>
    <w:pPr>
      <w:spacing w:before="100" w:beforeAutospacing="1" w:after="100" w:afterAutospacing="1"/>
      <w:jc w:val="center"/>
    </w:pPr>
  </w:style>
  <w:style w:type="paragraph" w:customStyle="1" w:styleId="user2">
    <w:name w:val="user2"/>
    <w:basedOn w:val="a"/>
    <w:pPr>
      <w:spacing w:before="100" w:beforeAutospacing="1" w:after="100" w:afterAutospacing="1"/>
      <w:jc w:val="center"/>
    </w:pPr>
  </w:style>
  <w:style w:type="paragraph" w:customStyle="1" w:styleId="notified2">
    <w:name w:val="notified2"/>
    <w:basedOn w:val="a"/>
    <w:pPr>
      <w:spacing w:before="100" w:beforeAutospacing="1" w:after="100" w:afterAutospacing="1"/>
      <w:jc w:val="center"/>
    </w:pPr>
  </w:style>
  <w:style w:type="paragraph" w:customStyle="1" w:styleId="status2">
    <w:name w:val="status2"/>
    <w:basedOn w:val="a"/>
    <w:pPr>
      <w:spacing w:before="100" w:beforeAutospacing="1" w:after="100" w:afterAutospacing="1"/>
      <w:jc w:val="center"/>
    </w:pPr>
  </w:style>
  <w:style w:type="paragraph" w:customStyle="1" w:styleId="message4">
    <w:name w:val="message4"/>
    <w:basedOn w:val="a"/>
    <w:pPr>
      <w:spacing w:before="100" w:beforeAutospacing="1" w:after="100" w:afterAutospacing="1"/>
    </w:pPr>
  </w:style>
  <w:style w:type="paragraph" w:customStyle="1" w:styleId="oet-label2">
    <w:name w:val="oet-label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31">
    <w:name w:val="form-item31"/>
    <w:basedOn w:val="a"/>
    <w:pPr>
      <w:spacing w:before="30" w:after="240"/>
    </w:pPr>
  </w:style>
  <w:style w:type="paragraph" w:customStyle="1" w:styleId="li-title2">
    <w:name w:val="li-title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2">
    <w:name w:val="li-amount2"/>
    <w:basedOn w:val="a"/>
    <w:pPr>
      <w:spacing w:before="100" w:beforeAutospacing="1" w:after="100" w:afterAutospacing="1"/>
      <w:jc w:val="right"/>
    </w:pPr>
  </w:style>
  <w:style w:type="paragraph" w:customStyle="1" w:styleId="form-item32">
    <w:name w:val="form-item32"/>
    <w:basedOn w:val="a"/>
    <w:pPr>
      <w:spacing w:before="30" w:after="240"/>
    </w:pPr>
  </w:style>
  <w:style w:type="paragraph" w:customStyle="1" w:styleId="product-description2">
    <w:name w:val="product-description2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6">
    <w:name w:val="form-submit6"/>
    <w:basedOn w:val="a"/>
  </w:style>
  <w:style w:type="paragraph" w:customStyle="1" w:styleId="form-type-checkbox2">
    <w:name w:val="form-type-checkbox2"/>
    <w:basedOn w:val="a"/>
    <w:pPr>
      <w:spacing w:before="100" w:beforeAutospacing="1" w:after="100" w:afterAutospacing="1"/>
    </w:pPr>
  </w:style>
  <w:style w:type="paragraph" w:customStyle="1" w:styleId="form-submit7">
    <w:name w:val="form-submit7"/>
    <w:basedOn w:val="a"/>
  </w:style>
  <w:style w:type="paragraph" w:customStyle="1" w:styleId="form-item33">
    <w:name w:val="form-item33"/>
    <w:basedOn w:val="a"/>
  </w:style>
  <w:style w:type="paragraph" w:customStyle="1" w:styleId="form-item34">
    <w:name w:val="form-item34"/>
    <w:basedOn w:val="a"/>
    <w:pPr>
      <w:spacing w:before="30" w:after="240"/>
    </w:pPr>
  </w:style>
  <w:style w:type="paragraph" w:customStyle="1" w:styleId="form-item35">
    <w:name w:val="form-item35"/>
    <w:basedOn w:val="a"/>
    <w:pPr>
      <w:spacing w:before="30" w:after="240"/>
      <w:ind w:right="240"/>
    </w:pPr>
  </w:style>
  <w:style w:type="paragraph" w:customStyle="1" w:styleId="form-item36">
    <w:name w:val="form-item36"/>
    <w:basedOn w:val="a"/>
    <w:pPr>
      <w:spacing w:before="30" w:after="30"/>
    </w:pPr>
  </w:style>
  <w:style w:type="character" w:customStyle="1" w:styleId="icon6">
    <w:name w:val="icon6"/>
    <w:basedOn w:val="a0"/>
    <w:rPr>
      <w:shd w:val="clear" w:color="auto" w:fill="auto"/>
    </w:rPr>
  </w:style>
  <w:style w:type="character" w:customStyle="1" w:styleId="icon7">
    <w:name w:val="icon7"/>
    <w:basedOn w:val="a0"/>
    <w:rPr>
      <w:shd w:val="clear" w:color="auto" w:fill="auto"/>
    </w:rPr>
  </w:style>
  <w:style w:type="character" w:customStyle="1" w:styleId="icon8">
    <w:name w:val="icon8"/>
    <w:basedOn w:val="a0"/>
    <w:rPr>
      <w:shd w:val="clear" w:color="auto" w:fill="auto"/>
    </w:rPr>
  </w:style>
  <w:style w:type="character" w:customStyle="1" w:styleId="icon9">
    <w:name w:val="icon9"/>
    <w:basedOn w:val="a0"/>
    <w:rPr>
      <w:shd w:val="clear" w:color="auto" w:fill="auto"/>
    </w:rPr>
  </w:style>
  <w:style w:type="character" w:customStyle="1" w:styleId="icon10">
    <w:name w:val="icon10"/>
    <w:basedOn w:val="a0"/>
    <w:rPr>
      <w:shd w:val="clear" w:color="auto" w:fill="auto"/>
    </w:rPr>
  </w:style>
  <w:style w:type="paragraph" w:customStyle="1" w:styleId="form-item37">
    <w:name w:val="form-item37"/>
    <w:basedOn w:val="a"/>
  </w:style>
  <w:style w:type="paragraph" w:customStyle="1" w:styleId="form-item38">
    <w:name w:val="form-item38"/>
    <w:basedOn w:val="a"/>
  </w:style>
  <w:style w:type="paragraph" w:customStyle="1" w:styleId="form-item-name2">
    <w:name w:val="form-item-name2"/>
    <w:basedOn w:val="a"/>
    <w:pPr>
      <w:spacing w:before="100" w:beforeAutospacing="1" w:after="100" w:afterAutospacing="1"/>
      <w:ind w:right="240"/>
    </w:pPr>
  </w:style>
  <w:style w:type="paragraph" w:customStyle="1" w:styleId="user-picture2">
    <w:name w:val="user-picture2"/>
    <w:basedOn w:val="a"/>
    <w:pPr>
      <w:spacing w:after="240"/>
      <w:ind w:right="240"/>
    </w:pPr>
  </w:style>
  <w:style w:type="paragraph" w:customStyle="1" w:styleId="views-exposed-widget2">
    <w:name w:val="views-exposed-widget2"/>
    <w:basedOn w:val="a"/>
    <w:pPr>
      <w:spacing w:before="100" w:beforeAutospacing="1" w:after="100" w:afterAutospacing="1"/>
    </w:pPr>
  </w:style>
  <w:style w:type="paragraph" w:customStyle="1" w:styleId="form-submit8">
    <w:name w:val="form-submit8"/>
    <w:basedOn w:val="a"/>
    <w:pPr>
      <w:spacing w:before="384"/>
      <w:ind w:left="75" w:right="75"/>
    </w:pPr>
  </w:style>
  <w:style w:type="paragraph" w:customStyle="1" w:styleId="form-item39">
    <w:name w:val="form-item39"/>
    <w:basedOn w:val="a"/>
  </w:style>
  <w:style w:type="paragraph" w:customStyle="1" w:styleId="form-submit9">
    <w:name w:val="form-submit9"/>
    <w:basedOn w:val="a"/>
    <w:pPr>
      <w:ind w:left="75" w:right="75"/>
    </w:pPr>
  </w:style>
  <w:style w:type="paragraph" w:customStyle="1" w:styleId="nav-toggle2">
    <w:name w:val="nav-toggle2"/>
    <w:basedOn w:val="a"/>
    <w:pPr>
      <w:spacing w:before="100" w:beforeAutospacing="1" w:after="100" w:afterAutospacing="1"/>
    </w:pPr>
    <w:rPr>
      <w:vanish/>
    </w:rPr>
  </w:style>
  <w:style w:type="paragraph" w:customStyle="1" w:styleId="expanded4">
    <w:name w:val="expanded4"/>
    <w:basedOn w:val="a"/>
    <w:rPr>
      <w:sz w:val="27"/>
      <w:szCs w:val="27"/>
    </w:rPr>
  </w:style>
  <w:style w:type="paragraph" w:customStyle="1" w:styleId="collapsed4">
    <w:name w:val="collapsed4"/>
    <w:basedOn w:val="a"/>
    <w:rPr>
      <w:sz w:val="27"/>
      <w:szCs w:val="27"/>
    </w:rPr>
  </w:style>
  <w:style w:type="paragraph" w:customStyle="1" w:styleId="leaf4">
    <w:name w:val="leaf4"/>
    <w:basedOn w:val="a"/>
    <w:rPr>
      <w:sz w:val="27"/>
      <w:szCs w:val="27"/>
    </w:rPr>
  </w:style>
  <w:style w:type="paragraph" w:customStyle="1" w:styleId="nivo-controlnav2">
    <w:name w:val="nivo-controlnav2"/>
    <w:basedOn w:val="a"/>
    <w:pPr>
      <w:spacing w:before="100" w:beforeAutospacing="1" w:after="100" w:afterAutospacing="1"/>
    </w:pPr>
  </w:style>
  <w:style w:type="paragraph" w:customStyle="1" w:styleId="post2">
    <w:name w:val="post2"/>
    <w:basedOn w:val="a"/>
  </w:style>
  <w:style w:type="paragraph" w:customStyle="1" w:styleId="slide-image2">
    <w:name w:val="slide-image2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2">
    <w:name w:val="entry-header2"/>
    <w:basedOn w:val="a"/>
    <w:pPr>
      <w:spacing w:before="100" w:beforeAutospacing="1" w:after="100" w:afterAutospacing="1"/>
      <w:ind w:left="595"/>
    </w:pPr>
  </w:style>
  <w:style w:type="paragraph" w:customStyle="1" w:styleId="entry-summary2">
    <w:name w:val="entry-summary2"/>
    <w:basedOn w:val="a"/>
    <w:pPr>
      <w:spacing w:before="100" w:beforeAutospacing="1" w:after="100" w:afterAutospacing="1"/>
      <w:ind w:left="595"/>
    </w:pPr>
  </w:style>
  <w:style w:type="paragraph" w:customStyle="1" w:styleId="entry-title2">
    <w:name w:val="entry-title2"/>
    <w:basedOn w:val="a"/>
    <w:pPr>
      <w:spacing w:before="100" w:beforeAutospacing="1" w:after="225"/>
    </w:pPr>
  </w:style>
  <w:style w:type="paragraph" w:customStyle="1" w:styleId="content-sidebar-wrap4">
    <w:name w:val="content-sidebar-wrap4"/>
    <w:basedOn w:val="a"/>
    <w:pPr>
      <w:spacing w:before="100" w:beforeAutospacing="1" w:after="100" w:afterAutospacing="1"/>
    </w:pPr>
  </w:style>
  <w:style w:type="paragraph" w:customStyle="1" w:styleId="content-sidebar-wrap5">
    <w:name w:val="content-sidebar-wrap5"/>
    <w:basedOn w:val="a"/>
    <w:pPr>
      <w:spacing w:before="100" w:beforeAutospacing="1" w:after="100" w:afterAutospacing="1"/>
    </w:pPr>
  </w:style>
  <w:style w:type="paragraph" w:customStyle="1" w:styleId="content-sidebar-wrap6">
    <w:name w:val="content-sidebar-wrap6"/>
    <w:basedOn w:val="a"/>
    <w:pPr>
      <w:spacing w:before="100" w:beforeAutospacing="1" w:after="100" w:afterAutospacing="1"/>
    </w:pPr>
  </w:style>
  <w:style w:type="paragraph" w:customStyle="1" w:styleId="title6">
    <w:name w:val="title6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2">
    <w:name w:val="choices2"/>
    <w:basedOn w:val="a"/>
  </w:style>
  <w:style w:type="paragraph" w:customStyle="1" w:styleId="field-item2">
    <w:name w:val="field-item2"/>
    <w:basedOn w:val="a"/>
    <w:pPr>
      <w:ind w:right="240"/>
    </w:pPr>
  </w:style>
  <w:style w:type="paragraph" w:customStyle="1" w:styleId="fieldset-wrapper4">
    <w:name w:val="fieldset-wrapper4"/>
    <w:basedOn w:val="a"/>
    <w:pPr>
      <w:spacing w:after="100" w:afterAutospacing="1"/>
    </w:pPr>
  </w:style>
  <w:style w:type="paragraph" w:customStyle="1" w:styleId="form-item40">
    <w:name w:val="form-item40"/>
    <w:basedOn w:val="a"/>
    <w:pPr>
      <w:spacing w:before="30" w:after="240"/>
    </w:pPr>
  </w:style>
  <w:style w:type="paragraph" w:customStyle="1" w:styleId="block2">
    <w:name w:val="block2"/>
    <w:basedOn w:val="a"/>
  </w:style>
  <w:style w:type="paragraph" w:customStyle="1" w:styleId="column3">
    <w:name w:val="column3"/>
    <w:basedOn w:val="a"/>
    <w:pPr>
      <w:spacing w:before="1" w:after="1"/>
    </w:pPr>
  </w:style>
  <w:style w:type="paragraph" w:customStyle="1" w:styleId="column-title3">
    <w:name w:val="column-title3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4">
    <w:name w:val="column4"/>
    <w:basedOn w:val="a"/>
    <w:pPr>
      <w:spacing w:after="1"/>
      <w:ind w:left="357"/>
    </w:pPr>
    <w:rPr>
      <w:color w:val="4E4B4B"/>
    </w:rPr>
  </w:style>
  <w:style w:type="paragraph" w:customStyle="1" w:styleId="column-title4">
    <w:name w:val="column-title4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2">
    <w:name w:val="text-center2"/>
    <w:basedOn w:val="a"/>
    <w:pPr>
      <w:spacing w:before="100" w:beforeAutospacing="1" w:after="100" w:afterAutospacing="1"/>
      <w:jc w:val="center"/>
    </w:pPr>
  </w:style>
  <w:style w:type="paragraph" w:customStyle="1" w:styleId="text-right2">
    <w:name w:val="text-right2"/>
    <w:basedOn w:val="a"/>
    <w:pPr>
      <w:spacing w:before="100" w:beforeAutospacing="1" w:after="100" w:afterAutospacing="1"/>
      <w:jc w:val="right"/>
    </w:pPr>
  </w:style>
  <w:style w:type="paragraph" w:customStyle="1" w:styleId="field-name-field-image3">
    <w:name w:val="field-name-field-image3"/>
    <w:basedOn w:val="a"/>
    <w:pPr>
      <w:spacing w:before="100" w:beforeAutospacing="1" w:after="100" w:afterAutospacing="1"/>
    </w:pPr>
  </w:style>
  <w:style w:type="paragraph" w:customStyle="1" w:styleId="field-name-field-image4">
    <w:name w:val="field-name-field-image4"/>
    <w:basedOn w:val="a"/>
    <w:pPr>
      <w:spacing w:before="100" w:beforeAutospacing="1" w:after="100" w:afterAutospacing="1"/>
    </w:pPr>
  </w:style>
  <w:style w:type="paragraph" w:customStyle="1" w:styleId="title-package2">
    <w:name w:val="title-package2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2">
    <w:name w:val="content2"/>
    <w:basedOn w:val="a"/>
    <w:pPr>
      <w:spacing w:after="100" w:afterAutospacing="1"/>
    </w:pPr>
  </w:style>
  <w:style w:type="paragraph" w:customStyle="1" w:styleId="form-text2">
    <w:name w:val="form-text2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10">
    <w:name w:val="form-submit10"/>
    <w:basedOn w:val="a"/>
    <w:pPr>
      <w:spacing w:before="75" w:after="75"/>
      <w:ind w:left="75" w:right="75" w:hanging="18913"/>
    </w:pPr>
  </w:style>
  <w:style w:type="paragraph" w:customStyle="1" w:styleId="form-actions7">
    <w:name w:val="form-actions7"/>
    <w:basedOn w:val="a"/>
    <w:pPr>
      <w:spacing w:before="240" w:after="240"/>
    </w:pPr>
  </w:style>
  <w:style w:type="paragraph" w:customStyle="1" w:styleId="text-download2">
    <w:name w:val="text-download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2">
    <w:name w:val="views-field-changed2"/>
    <w:basedOn w:val="a"/>
    <w:pPr>
      <w:spacing w:before="100" w:beforeAutospacing="1" w:after="100" w:afterAutospacing="1"/>
    </w:pPr>
  </w:style>
  <w:style w:type="paragraph" w:customStyle="1" w:styleId="field-name-uc-product-image2">
    <w:name w:val="field-name-uc-product-image2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2">
    <w:name w:val="field-name-body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8">
    <w:name w:val="form-actions8"/>
    <w:basedOn w:val="a"/>
    <w:pPr>
      <w:spacing w:after="240"/>
    </w:pPr>
  </w:style>
  <w:style w:type="paragraph" w:customStyle="1" w:styleId="views-row4">
    <w:name w:val="views-row4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5">
    <w:name w:val="views-row5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3">
    <w:name w:val="views-field-field-count3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4">
    <w:name w:val="views-field-field-count4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3">
    <w:name w:val="views-field-uc-product-imag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4">
    <w:name w:val="views-field-uc-product-imag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3">
    <w:name w:val="views-field-view-nod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4">
    <w:name w:val="views-field-view-nod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4">
    <w:name w:val="views-field-sell-price4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5">
    <w:name w:val="views-field-sell-price5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9">
    <w:name w:val="form-actions9"/>
    <w:basedOn w:val="a"/>
  </w:style>
  <w:style w:type="paragraph" w:customStyle="1" w:styleId="form-actions10">
    <w:name w:val="form-actions10"/>
    <w:basedOn w:val="a"/>
  </w:style>
  <w:style w:type="paragraph" w:customStyle="1" w:styleId="form-item-panes-payment-payment-method2">
    <w:name w:val="form-item-panes-payment-payment-method2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3">
    <w:name w:val="views-field-buyitnowbutton3"/>
    <w:basedOn w:val="a"/>
    <w:pPr>
      <w:spacing w:before="100" w:beforeAutospacing="1" w:after="100" w:afterAutospacing="1"/>
    </w:pPr>
  </w:style>
  <w:style w:type="paragraph" w:customStyle="1" w:styleId="views-row6">
    <w:name w:val="views-row6"/>
    <w:basedOn w:val="a"/>
    <w:pPr>
      <w:spacing w:before="100" w:beforeAutospacing="1" w:after="100" w:afterAutospacing="1"/>
    </w:pPr>
  </w:style>
  <w:style w:type="paragraph" w:customStyle="1" w:styleId="form-actions11">
    <w:name w:val="form-actions11"/>
    <w:basedOn w:val="a"/>
  </w:style>
  <w:style w:type="paragraph" w:customStyle="1" w:styleId="views-field-field-package2">
    <w:name w:val="views-field-field-package2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6">
    <w:name w:val="views-field-sell-price6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4">
    <w:name w:val="views-field-buyitnowbutton4"/>
    <w:basedOn w:val="a"/>
    <w:pPr>
      <w:spacing w:before="100" w:beforeAutospacing="1" w:after="100" w:afterAutospacing="1"/>
    </w:pPr>
  </w:style>
  <w:style w:type="paragraph" w:customStyle="1" w:styleId="form-actions12">
    <w:name w:val="form-actions12"/>
    <w:basedOn w:val="a"/>
    <w:pPr>
      <w:spacing w:after="240"/>
    </w:pPr>
  </w:style>
  <w:style w:type="paragraph" w:customStyle="1" w:styleId="cart-block-items2">
    <w:name w:val="cart-block-items2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customStyle="1" w:styleId="leaf5">
    <w:name w:val="leaf5"/>
    <w:basedOn w:val="a"/>
  </w:style>
  <w:style w:type="character" w:customStyle="1" w:styleId="title-package3">
    <w:name w:val="title-package3"/>
    <w:basedOn w:val="a0"/>
    <w:rPr>
      <w:vanish w:val="0"/>
      <w:webHidden w:val="0"/>
      <w:color w:val="5E3F26"/>
      <w:sz w:val="30"/>
      <w:szCs w:val="30"/>
      <w:specVanish w:val="0"/>
    </w:rPr>
  </w:style>
  <w:style w:type="character" w:customStyle="1" w:styleId="rdf-meta">
    <w:name w:val="rdf-meta"/>
    <w:basedOn w:val="a0"/>
  </w:style>
  <w:style w:type="character" w:customStyle="1" w:styleId="views-field">
    <w:name w:val="views-field"/>
    <w:basedOn w:val="a0"/>
  </w:style>
  <w:style w:type="character" w:customStyle="1" w:styleId="views-label">
    <w:name w:val="views-label"/>
    <w:basedOn w:val="a0"/>
  </w:style>
  <w:style w:type="character" w:customStyle="1" w:styleId="field-content">
    <w:name w:val="field-content"/>
    <w:basedOn w:val="a0"/>
  </w:style>
  <w:style w:type="character" w:customStyle="1" w:styleId="uc-price1">
    <w:name w:val="uc-price1"/>
    <w:basedOn w:val="a0"/>
  </w:style>
  <w:style w:type="character" w:customStyle="1" w:styleId="text-download3">
    <w:name w:val="text-download3"/>
    <w:basedOn w:val="a0"/>
    <w:rPr>
      <w:b/>
      <w:bCs/>
      <w:sz w:val="30"/>
      <w:szCs w:val="30"/>
    </w:rPr>
  </w:style>
  <w:style w:type="paragraph" w:customStyle="1" w:styleId="commentforbidden">
    <w:name w:val="comment_forbidden"/>
    <w:basedOn w:val="a"/>
    <w:pPr>
      <w:spacing w:before="100" w:beforeAutospacing="1" w:after="100" w:afterAutospacing="1"/>
    </w:pPr>
  </w:style>
  <w:style w:type="paragraph" w:customStyle="1" w:styleId="copyright1">
    <w:name w:val="copyright1"/>
    <w:basedOn w:val="a"/>
  </w:style>
  <w:style w:type="paragraph" w:styleId="a8">
    <w:name w:val="No Spacing"/>
    <w:uiPriority w:val="1"/>
    <w:qFormat/>
    <w:rsid w:val="00905355"/>
    <w:rPr>
      <w:sz w:val="24"/>
      <w:szCs w:val="24"/>
    </w:rPr>
  </w:style>
  <w:style w:type="paragraph" w:customStyle="1" w:styleId="11">
    <w:name w:val="Обычный1"/>
    <w:rsid w:val="00905355"/>
    <w:pPr>
      <w:widowControl w:val="0"/>
      <w:snapToGri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222554">
      <w:marLeft w:val="0"/>
      <w:marRight w:val="375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16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5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90725">
                              <w:marLeft w:val="0"/>
                              <w:marRight w:val="0"/>
                              <w:marTop w:val="3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86611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59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8480">
      <w:marLeft w:val="0"/>
      <w:marRight w:val="0"/>
      <w:marTop w:val="0"/>
      <w:marBottom w:val="0"/>
      <w:divBdr>
        <w:top w:val="single" w:sz="6" w:space="0" w:color="CFD7DB"/>
        <w:left w:val="none" w:sz="0" w:space="0" w:color="auto"/>
        <w:bottom w:val="none" w:sz="0" w:space="0" w:color="auto"/>
        <w:right w:val="none" w:sz="0" w:space="0" w:color="auto"/>
      </w:divBdr>
      <w:divsChild>
        <w:div w:id="313071012">
          <w:marLeft w:val="0"/>
          <w:marRight w:val="0"/>
          <w:marTop w:val="0"/>
          <w:marBottom w:val="0"/>
          <w:divBdr>
            <w:top w:val="single" w:sz="6" w:space="8" w:color="3B3C3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1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38953">
      <w:marLeft w:val="0"/>
      <w:marRight w:val="0"/>
      <w:marTop w:val="0"/>
      <w:marBottom w:val="0"/>
      <w:divBdr>
        <w:top w:val="single" w:sz="6" w:space="0" w:color="FFFFFF"/>
        <w:left w:val="none" w:sz="0" w:space="0" w:color="auto"/>
        <w:bottom w:val="single" w:sz="6" w:space="0" w:color="FFFFFF"/>
        <w:right w:val="none" w:sz="0" w:space="0" w:color="auto"/>
      </w:divBdr>
    </w:div>
    <w:div w:id="1347710947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51487">
              <w:marLeft w:val="0"/>
              <w:marRight w:val="0"/>
              <w:marTop w:val="75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2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45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47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251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8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07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65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40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77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79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10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7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1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8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5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1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1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2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0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7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4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8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64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1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00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695910">
      <w:marLeft w:val="210"/>
      <w:marRight w:val="495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https://ohrana-tryda.com/themes/professional/images/page-bg.jpg" TargetMode="Externa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1511</Words>
  <Characters>12198</Characters>
  <Application>Microsoft Office Word</Application>
  <DocSecurity>4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педагогическом совете школы | Охрана и безопасность труда в школе и ДОУ</vt:lpstr>
    </vt:vector>
  </TitlesOfParts>
  <Company/>
  <LinksUpToDate>false</LinksUpToDate>
  <CharactersWithSpaces>13682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педагогическом совете школы | Охрана и безопасность труда в школе и ДОУ</dc:title>
  <dc:subject/>
  <dc:creator>Максим Перевертайлов</dc:creator>
  <cp:keywords/>
  <dc:description/>
  <cp:lastModifiedBy>Максим Перевертайлов</cp:lastModifiedBy>
  <cp:revision>2</cp:revision>
  <dcterms:created xsi:type="dcterms:W3CDTF">2024-08-28T14:45:00Z</dcterms:created>
  <dcterms:modified xsi:type="dcterms:W3CDTF">2024-08-28T14:45:00Z</dcterms:modified>
</cp:coreProperties>
</file>